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people.xml" ContentType="application/vnd.openxmlformats-officedocument.wordprocessingml.peop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ackground w:color="FFFFFF"/>
  <w:body>
    <w:tbl>
      <w:tblPr>
        <w:tblStyle w:val="Kontuurtabel"/>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CellMar>
          <w:left w:w="70" w:type="dxa"/>
          <w:right w:w="70" w:type="dxa"/>
        </w:tblCellMar>
        <w:tblLook w:val="04A0" w:firstRow="1" w:lastRow="0" w:firstColumn="1" w:lastColumn="0" w:noHBand="0" w:noVBand="1"/>
      </w:tblPr>
      <w:tblGrid>
        <w:gridCol w:w="4662"/>
        <w:gridCol w:w="4409"/>
      </w:tblGrid>
      <w:tr w:rsidR="0070684C" w14:paraId="073AA6B6" w14:textId="77777777" w:rsidTr="006834DC">
        <w:tc>
          <w:tcPr>
            <w:tcW w:w="4662" w:type="dxa"/>
          </w:tcPr>
          <w:p w14:paraId="727FE336" w14:textId="62059A26" w:rsidR="0070684C" w:rsidRPr="0070684C" w:rsidRDefault="006834DC" w:rsidP="00FE03F5">
            <w:pPr>
              <w:widowControl/>
              <w:suppressAutoHyphens w:val="0"/>
              <w:spacing w:line="240" w:lineRule="auto"/>
              <w:jc w:val="left"/>
            </w:pPr>
            <w:r>
              <w:rPr>
                <w:noProof/>
                <w:lang w:eastAsia="et-EE" w:bidi="ar-SA"/>
              </w:rPr>
              <w:drawing>
                <wp:inline distT="0" distB="0" distL="0" distR="0" wp14:anchorId="0BF78A16" wp14:editId="32791F25">
                  <wp:extent cx="1733550" cy="914400"/>
                  <wp:effectExtent l="0" t="0" r="0" b="0"/>
                  <wp:docPr id="2059" name="Pilt 2">
                    <a:extLst xmlns:a="http://schemas.openxmlformats.org/drawingml/2006/main">
                      <a:ext uri="{FF2B5EF4-FFF2-40B4-BE49-F238E27FC236}">
                        <a16:creationId xmlns:a16="http://schemas.microsoft.com/office/drawing/2014/main" id="{32465D50-EC7B-9246-B0A8-E59EAB8E3B56}"/>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59" name="Pilt 2">
                            <a:extLst>
                              <a:ext uri="{FF2B5EF4-FFF2-40B4-BE49-F238E27FC236}">
                                <a16:creationId xmlns:a16="http://schemas.microsoft.com/office/drawing/2014/main" id="{32465D50-EC7B-9246-B0A8-E59EAB8E3B56}"/>
                              </a:ext>
                            </a:extLst>
                          </pic:cNvPr>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733550" cy="9144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inline>
              </w:drawing>
            </w:r>
          </w:p>
        </w:tc>
        <w:tc>
          <w:tcPr>
            <w:tcW w:w="4409" w:type="dxa"/>
          </w:tcPr>
          <w:p w14:paraId="2F3C8634" w14:textId="77777777" w:rsidR="0070684C" w:rsidRPr="00B81632" w:rsidRDefault="0070684C" w:rsidP="00B12336">
            <w:pPr>
              <w:widowControl/>
              <w:suppressAutoHyphens w:val="0"/>
              <w:spacing w:line="240" w:lineRule="auto"/>
              <w:jc w:val="right"/>
              <w:rPr>
                <w:b/>
                <w:sz w:val="22"/>
                <w:szCs w:val="22"/>
              </w:rPr>
            </w:pPr>
            <w:r w:rsidRPr="00B81632">
              <w:rPr>
                <w:b/>
                <w:sz w:val="22"/>
                <w:szCs w:val="22"/>
              </w:rPr>
              <w:t>KINNITATUD</w:t>
            </w:r>
          </w:p>
          <w:p w14:paraId="3FF54ED5" w14:textId="3AD7CC1A" w:rsidR="007523FA" w:rsidRDefault="00FE03F5" w:rsidP="00B12336">
            <w:pPr>
              <w:widowControl/>
              <w:suppressAutoHyphens w:val="0"/>
              <w:spacing w:line="240" w:lineRule="auto"/>
              <w:jc w:val="right"/>
              <w:rPr>
                <w:sz w:val="22"/>
                <w:szCs w:val="22"/>
              </w:rPr>
            </w:pPr>
            <w:r>
              <w:rPr>
                <w:sz w:val="22"/>
                <w:szCs w:val="22"/>
              </w:rPr>
              <w:t xml:space="preserve">Välisvahendite osakonna juhataja </w:t>
            </w:r>
            <w:r w:rsidR="0070684C" w:rsidRPr="008145F3">
              <w:rPr>
                <w:sz w:val="22"/>
                <w:szCs w:val="22"/>
              </w:rPr>
              <w:fldChar w:fldCharType="begin"/>
            </w:r>
            <w:ins w:id="1" w:author="DELTA" w:date="2023-12-05T15:04:00Z">
              <w:r w:rsidR="00C72D01">
                <w:rPr>
                  <w:sz w:val="22"/>
                  <w:szCs w:val="22"/>
                </w:rPr>
                <w:instrText xml:space="preserve"> delta_regDateTime  \* MERGEFORMAT</w:instrText>
              </w:r>
            </w:ins>
            <w:del w:id="2" w:author="DELTA" w:date="2023-12-05T07:27:00Z">
              <w:r w:rsidR="00C06EC7" w:rsidDel="000A6A68">
                <w:rPr>
                  <w:sz w:val="22"/>
                  <w:szCs w:val="22"/>
                </w:rPr>
                <w:delInstrText xml:space="preserve"> delta_regDateTime  \* MERGEFORMAT</w:delInstrText>
              </w:r>
            </w:del>
            <w:r w:rsidR="0070684C" w:rsidRPr="008145F3">
              <w:rPr>
                <w:sz w:val="22"/>
                <w:szCs w:val="22"/>
              </w:rPr>
              <w:fldChar w:fldCharType="separate"/>
            </w:r>
            <w:ins w:id="3" w:author="DELTA" w:date="2023-12-05T15:04:00Z">
              <w:r w:rsidR="00C72D01">
                <w:rPr>
                  <w:sz w:val="22"/>
                  <w:szCs w:val="22"/>
                </w:rPr>
                <w:t>05.12.2023</w:t>
              </w:r>
            </w:ins>
            <w:del w:id="4" w:author="DELTA" w:date="2023-12-05T07:27:00Z">
              <w:r w:rsidR="00C06EC7" w:rsidDel="000A6A68">
                <w:rPr>
                  <w:sz w:val="22"/>
                  <w:szCs w:val="22"/>
                </w:rPr>
                <w:delText>13.11.2023</w:delText>
              </w:r>
            </w:del>
            <w:r w:rsidR="0070684C" w:rsidRPr="008145F3">
              <w:rPr>
                <w:sz w:val="22"/>
                <w:szCs w:val="22"/>
              </w:rPr>
              <w:fldChar w:fldCharType="end"/>
            </w:r>
            <w:r w:rsidR="00CB73D1">
              <w:rPr>
                <w:sz w:val="22"/>
                <w:szCs w:val="22"/>
              </w:rPr>
              <w:t xml:space="preserve"> otsusega</w:t>
            </w:r>
            <w:r w:rsidR="0070684C" w:rsidRPr="008145F3">
              <w:rPr>
                <w:sz w:val="22"/>
                <w:szCs w:val="22"/>
              </w:rPr>
              <w:t xml:space="preserve"> nr </w:t>
            </w:r>
            <w:r w:rsidR="0070684C" w:rsidRPr="008145F3">
              <w:rPr>
                <w:sz w:val="22"/>
                <w:szCs w:val="22"/>
              </w:rPr>
              <w:fldChar w:fldCharType="begin"/>
            </w:r>
            <w:ins w:id="5" w:author="DELTA" w:date="2023-12-05T15:04:00Z">
              <w:r w:rsidR="00C72D01">
                <w:rPr>
                  <w:sz w:val="22"/>
                  <w:szCs w:val="22"/>
                </w:rPr>
                <w:instrText xml:space="preserve"> delta_regNumber  \* MERGEFORMAT</w:instrText>
              </w:r>
            </w:ins>
            <w:del w:id="6" w:author="DELTA" w:date="2023-12-05T07:27:00Z">
              <w:r w:rsidR="00C06EC7" w:rsidDel="000A6A68">
                <w:rPr>
                  <w:sz w:val="22"/>
                  <w:szCs w:val="22"/>
                </w:rPr>
                <w:delInstrText xml:space="preserve"> delta_regNumber  \* MERGEFORMAT</w:delInstrText>
              </w:r>
            </w:del>
            <w:r w:rsidR="0070684C" w:rsidRPr="008145F3">
              <w:rPr>
                <w:sz w:val="22"/>
                <w:szCs w:val="22"/>
              </w:rPr>
              <w:fldChar w:fldCharType="separate"/>
            </w:r>
            <w:ins w:id="7" w:author="DELTA" w:date="2023-12-05T15:04:00Z">
              <w:r w:rsidR="00C72D01">
                <w:rPr>
                  <w:sz w:val="22"/>
                  <w:szCs w:val="22"/>
                </w:rPr>
                <w:t>14-13.6/27-2</w:t>
              </w:r>
            </w:ins>
            <w:del w:id="8" w:author="DELTA" w:date="2023-12-05T07:27:00Z">
              <w:r w:rsidR="00C06EC7" w:rsidDel="000A6A68">
                <w:rPr>
                  <w:sz w:val="22"/>
                  <w:szCs w:val="22"/>
                </w:rPr>
                <w:delText>14-13.6/27-1</w:delText>
              </w:r>
            </w:del>
            <w:r w:rsidR="0070684C" w:rsidRPr="008145F3">
              <w:rPr>
                <w:sz w:val="22"/>
                <w:szCs w:val="22"/>
              </w:rPr>
              <w:fldChar w:fldCharType="end"/>
            </w:r>
          </w:p>
          <w:p w14:paraId="40DE2855" w14:textId="5B4FDDC7" w:rsidR="0070684C" w:rsidRPr="008145F3" w:rsidRDefault="0070684C" w:rsidP="00B12336">
            <w:pPr>
              <w:widowControl/>
              <w:suppressAutoHyphens w:val="0"/>
              <w:spacing w:line="240" w:lineRule="auto"/>
              <w:jc w:val="right"/>
              <w:rPr>
                <w:sz w:val="22"/>
                <w:szCs w:val="22"/>
              </w:rPr>
            </w:pPr>
            <w:r w:rsidRPr="008145F3">
              <w:rPr>
                <w:sz w:val="22"/>
                <w:szCs w:val="22"/>
              </w:rPr>
              <w:t>„</w:t>
            </w:r>
            <w:r w:rsidR="00FE03F5">
              <w:rPr>
                <w:sz w:val="22"/>
                <w:szCs w:val="22"/>
              </w:rPr>
              <w:t>Perioodi 2021–2027 Euroopa Sotsiaalfondi meetme „Ennetav ja turvaline</w:t>
            </w:r>
            <w:r w:rsidR="00560B2E">
              <w:rPr>
                <w:sz w:val="22"/>
                <w:szCs w:val="22"/>
              </w:rPr>
              <w:t xml:space="preserve"> elukeskkond“ vormide kinnitamine</w:t>
            </w:r>
            <w:r w:rsidRPr="008145F3">
              <w:rPr>
                <w:sz w:val="22"/>
                <w:szCs w:val="22"/>
              </w:rPr>
              <w:t>“</w:t>
            </w:r>
          </w:p>
          <w:p w14:paraId="25BE0E63" w14:textId="46C7952C" w:rsidR="0070684C" w:rsidRPr="008145F3" w:rsidRDefault="0070684C" w:rsidP="00B12336">
            <w:pPr>
              <w:widowControl/>
              <w:suppressAutoHyphens w:val="0"/>
              <w:spacing w:line="240" w:lineRule="auto"/>
              <w:jc w:val="right"/>
              <w:rPr>
                <w:sz w:val="22"/>
                <w:szCs w:val="22"/>
              </w:rPr>
            </w:pPr>
            <w:r w:rsidRPr="008145F3">
              <w:rPr>
                <w:sz w:val="22"/>
                <w:szCs w:val="22"/>
              </w:rPr>
              <w:t xml:space="preserve">LISA </w:t>
            </w:r>
            <w:r w:rsidR="00560B2E">
              <w:rPr>
                <w:sz w:val="22"/>
                <w:szCs w:val="22"/>
              </w:rPr>
              <w:t>1</w:t>
            </w:r>
          </w:p>
        </w:tc>
      </w:tr>
      <w:tr w:rsidR="0089276C" w14:paraId="3CF004A0" w14:textId="77777777" w:rsidTr="006834DC">
        <w:tblPrEx>
          <w:tblCellMar>
            <w:left w:w="108" w:type="dxa"/>
            <w:right w:w="108" w:type="dxa"/>
          </w:tblCellMar>
        </w:tblPrEx>
        <w:tc>
          <w:tcPr>
            <w:tcW w:w="4662" w:type="dxa"/>
          </w:tcPr>
          <w:p w14:paraId="5602E821" w14:textId="77777777" w:rsidR="00FE03F5" w:rsidRDefault="00FE03F5" w:rsidP="00FE03F5">
            <w:pPr>
              <w:rPr>
                <w:b/>
                <w:sz w:val="28"/>
                <w:szCs w:val="28"/>
              </w:rPr>
            </w:pPr>
          </w:p>
          <w:p w14:paraId="598966DE" w14:textId="77777777" w:rsidR="00FE03F5" w:rsidRDefault="00FE03F5" w:rsidP="00FE03F5">
            <w:pPr>
              <w:rPr>
                <w:b/>
                <w:sz w:val="28"/>
                <w:szCs w:val="28"/>
              </w:rPr>
            </w:pPr>
          </w:p>
          <w:p w14:paraId="425AA0D1" w14:textId="0DCEF30B" w:rsidR="00FE03F5" w:rsidRPr="003A14AF" w:rsidRDefault="00FE03F5" w:rsidP="00FE03F5">
            <w:r>
              <w:rPr>
                <w:b/>
                <w:sz w:val="28"/>
                <w:szCs w:val="28"/>
              </w:rPr>
              <w:t>Toetatavate t</w:t>
            </w:r>
            <w:r w:rsidRPr="003A14AF">
              <w:rPr>
                <w:b/>
                <w:sz w:val="28"/>
                <w:szCs w:val="28"/>
              </w:rPr>
              <w:t>egevuste</w:t>
            </w:r>
            <w:r>
              <w:rPr>
                <w:b/>
                <w:sz w:val="28"/>
                <w:szCs w:val="28"/>
              </w:rPr>
              <w:t xml:space="preserve"> </w:t>
            </w:r>
            <w:r w:rsidRPr="003A14AF">
              <w:rPr>
                <w:b/>
                <w:sz w:val="28"/>
                <w:szCs w:val="28"/>
              </w:rPr>
              <w:t>tegevuskava perioodil</w:t>
            </w:r>
            <w:r>
              <w:rPr>
                <w:b/>
                <w:sz w:val="28"/>
                <w:szCs w:val="28"/>
              </w:rPr>
              <w:t xml:space="preserve"> </w:t>
            </w:r>
            <w:r w:rsidR="00F72CAC">
              <w:rPr>
                <w:b/>
                <w:sz w:val="28"/>
                <w:szCs w:val="28"/>
              </w:rPr>
              <w:t>01.0</w:t>
            </w:r>
            <w:r w:rsidR="0073313D">
              <w:rPr>
                <w:b/>
                <w:sz w:val="28"/>
                <w:szCs w:val="28"/>
              </w:rPr>
              <w:t>1</w:t>
            </w:r>
            <w:r w:rsidR="00F72CAC">
              <w:rPr>
                <w:b/>
                <w:sz w:val="28"/>
                <w:szCs w:val="28"/>
              </w:rPr>
              <w:t>.202</w:t>
            </w:r>
            <w:r w:rsidR="0073313D">
              <w:rPr>
                <w:b/>
                <w:sz w:val="28"/>
                <w:szCs w:val="28"/>
              </w:rPr>
              <w:t>4</w:t>
            </w:r>
            <w:r w:rsidR="00F72CAC">
              <w:rPr>
                <w:b/>
                <w:sz w:val="28"/>
                <w:szCs w:val="28"/>
              </w:rPr>
              <w:t>-31.12.202</w:t>
            </w:r>
            <w:r w:rsidR="0073313D">
              <w:rPr>
                <w:b/>
                <w:sz w:val="28"/>
                <w:szCs w:val="28"/>
              </w:rPr>
              <w:t>4</w:t>
            </w:r>
          </w:p>
          <w:p w14:paraId="701A572D" w14:textId="29D848B2" w:rsidR="0089276C" w:rsidRPr="007523FA" w:rsidRDefault="0089276C" w:rsidP="00017C88">
            <w:pPr>
              <w:widowControl/>
              <w:suppressAutoHyphens w:val="0"/>
              <w:spacing w:before="240" w:line="240" w:lineRule="auto"/>
              <w:jc w:val="left"/>
              <w:rPr>
                <w:b/>
                <w:sz w:val="22"/>
                <w:szCs w:val="22"/>
              </w:rPr>
            </w:pPr>
          </w:p>
        </w:tc>
        <w:tc>
          <w:tcPr>
            <w:tcW w:w="4409" w:type="dxa"/>
          </w:tcPr>
          <w:p w14:paraId="3D8F48FE" w14:textId="77777777" w:rsidR="0089276C" w:rsidRPr="00B81632" w:rsidRDefault="0089276C" w:rsidP="00B12336">
            <w:pPr>
              <w:widowControl/>
              <w:suppressAutoHyphens w:val="0"/>
              <w:spacing w:line="240" w:lineRule="auto"/>
              <w:jc w:val="right"/>
              <w:rPr>
                <w:b/>
                <w:sz w:val="22"/>
                <w:szCs w:val="22"/>
              </w:rPr>
            </w:pPr>
          </w:p>
        </w:tc>
      </w:tr>
    </w:tbl>
    <w:p w14:paraId="55CFB322" w14:textId="77777777" w:rsidR="00FE03F5" w:rsidRPr="001273EA" w:rsidRDefault="00FE03F5" w:rsidP="00FE03F5">
      <w:pPr>
        <w:pStyle w:val="Pealkiri2"/>
        <w:keepLines w:val="0"/>
        <w:widowControl/>
        <w:numPr>
          <w:ilvl w:val="0"/>
          <w:numId w:val="1"/>
        </w:numPr>
        <w:tabs>
          <w:tab w:val="clear" w:pos="720"/>
          <w:tab w:val="num" w:pos="0"/>
          <w:tab w:val="left" w:pos="426"/>
        </w:tabs>
        <w:suppressAutoHyphens w:val="0"/>
        <w:spacing w:before="240" w:after="60" w:line="240" w:lineRule="auto"/>
        <w:ind w:left="0" w:firstLine="0"/>
        <w:rPr>
          <w:rStyle w:val="Pealkiri1Mrk"/>
          <w:rFonts w:ascii="Times New Roman" w:hAnsi="Times New Roman"/>
          <w:b/>
          <w:bCs/>
          <w:i/>
          <w:color w:val="auto"/>
          <w:sz w:val="24"/>
          <w:szCs w:val="24"/>
        </w:rPr>
      </w:pPr>
      <w:r w:rsidRPr="001273EA">
        <w:rPr>
          <w:rStyle w:val="Pealkiri1Mrk"/>
          <w:rFonts w:ascii="Times New Roman" w:hAnsi="Times New Roman"/>
          <w:b/>
          <w:bCs/>
          <w:color w:val="auto"/>
          <w:sz w:val="24"/>
          <w:szCs w:val="24"/>
        </w:rPr>
        <w:t xml:space="preserve">Toetatav tegevus 2.1: </w:t>
      </w:r>
      <w:r>
        <w:rPr>
          <w:rStyle w:val="Pealkiri1Mrk"/>
          <w:rFonts w:ascii="Times New Roman" w:hAnsi="Times New Roman"/>
          <w:b/>
          <w:bCs/>
          <w:color w:val="auto"/>
          <w:sz w:val="24"/>
          <w:szCs w:val="24"/>
        </w:rPr>
        <w:t>Spetsialistide koostöömudel keskmise ja kõrge riskikäitumisega noorte toetamiseks</w:t>
      </w:r>
    </w:p>
    <w:p w14:paraId="289819AF" w14:textId="44B55A1C" w:rsidR="00643F67" w:rsidRDefault="00460F28" w:rsidP="00643F67">
      <w:pPr>
        <w:pStyle w:val="Pealkiri2"/>
        <w:keepLines w:val="0"/>
        <w:widowControl/>
        <w:numPr>
          <w:ilvl w:val="1"/>
          <w:numId w:val="1"/>
        </w:numPr>
        <w:tabs>
          <w:tab w:val="clear" w:pos="720"/>
          <w:tab w:val="num" w:pos="0"/>
          <w:tab w:val="left" w:pos="426"/>
        </w:tabs>
        <w:suppressAutoHyphens w:val="0"/>
        <w:spacing w:before="240" w:after="60" w:line="240" w:lineRule="auto"/>
        <w:ind w:left="851" w:hanging="851"/>
        <w:rPr>
          <w:rFonts w:ascii="Times New Roman" w:hAnsi="Times New Roman" w:cs="Times New Roman"/>
          <w:b/>
          <w:color w:val="auto"/>
          <w:sz w:val="24"/>
          <w:szCs w:val="24"/>
        </w:rPr>
      </w:pPr>
      <w:r>
        <w:rPr>
          <w:rFonts w:ascii="Times New Roman" w:hAnsi="Times New Roman" w:cs="Times New Roman"/>
          <w:b/>
          <w:color w:val="auto"/>
          <w:sz w:val="24"/>
          <w:szCs w:val="24"/>
        </w:rPr>
        <w:t>„</w:t>
      </w:r>
      <w:r w:rsidR="00643F67" w:rsidRPr="00523329">
        <w:rPr>
          <w:rFonts w:ascii="Times New Roman" w:hAnsi="Times New Roman" w:cs="Times New Roman"/>
          <w:b/>
          <w:color w:val="auto"/>
          <w:sz w:val="24"/>
          <w:szCs w:val="24"/>
        </w:rPr>
        <w:t>Ringist välja“ koostöömudeli arendamine, rakendamine ja laiendamine</w:t>
      </w:r>
    </w:p>
    <w:p w14:paraId="1CC34646" w14:textId="26CF3EBB" w:rsidR="00523329" w:rsidRDefault="00523329" w:rsidP="00523329">
      <w:r>
        <w:t xml:space="preserve">1.1.1. </w:t>
      </w:r>
      <w:bookmarkStart w:id="9" w:name="_Hlk137540697"/>
      <w:r>
        <w:t>Partnerluslepingu sõlmimine. 2023. aastal sõlm</w:t>
      </w:r>
      <w:r w:rsidR="004C548B">
        <w:t>is</w:t>
      </w:r>
      <w:r>
        <w:t xml:space="preserve"> elluviija partnerluslepingu Sotsiaalkindlustusametiga (edaspidi punkti 1 raames </w:t>
      </w:r>
      <w:r w:rsidRPr="00536C31">
        <w:rPr>
          <w:i/>
          <w:iCs/>
        </w:rPr>
        <w:t>partner</w:t>
      </w:r>
      <w:r>
        <w:t>).</w:t>
      </w:r>
    </w:p>
    <w:p w14:paraId="5832BA8B" w14:textId="50835966" w:rsidR="004C548B" w:rsidRDefault="00523329" w:rsidP="00523329">
      <w:r>
        <w:t>1.1.2. Juhtrühma moodustamine ning kokku kutsumine</w:t>
      </w:r>
      <w:r w:rsidR="00154F50">
        <w:t>.</w:t>
      </w:r>
      <w:r>
        <w:t xml:space="preserve"> </w:t>
      </w:r>
    </w:p>
    <w:p w14:paraId="3896DE98" w14:textId="4A845530" w:rsidR="00523329" w:rsidRDefault="004C548B" w:rsidP="00523329">
      <w:r>
        <w:t>1.1.2.1.</w:t>
      </w:r>
      <w:r w:rsidRPr="004C548B">
        <w:t xml:space="preserve"> </w:t>
      </w:r>
      <w:bookmarkStart w:id="10" w:name="_Hlk149134940"/>
      <w:r w:rsidRPr="004C548B">
        <w:t>202</w:t>
      </w:r>
      <w:r>
        <w:t>4</w:t>
      </w:r>
      <w:r w:rsidRPr="004C548B">
        <w:t xml:space="preserve">. aastal korraldab elluviija </w:t>
      </w:r>
      <w:r w:rsidR="0038181E">
        <w:t xml:space="preserve">2023. a moodustatud </w:t>
      </w:r>
      <w:r w:rsidRPr="004C548B">
        <w:t>tegevuse juhtrühma kohtumise(d), et otsustada ja suunatata tegevuse arendamise ja laiendamisega seotud põhimõttelisi küsimusi ning anda hinnang tegevuse elluviimisele ja tulemustele.</w:t>
      </w:r>
      <w:r w:rsidR="00523329">
        <w:t xml:space="preserve"> </w:t>
      </w:r>
      <w:bookmarkEnd w:id="10"/>
    </w:p>
    <w:bookmarkEnd w:id="9"/>
    <w:p w14:paraId="45CEC8FE" w14:textId="5FB6D768" w:rsidR="0034542B" w:rsidRDefault="00523329" w:rsidP="00523329">
      <w:pPr>
        <w:rPr>
          <w:bCs/>
        </w:rPr>
      </w:pPr>
      <w:r>
        <w:t>1.1.</w:t>
      </w:r>
      <w:r w:rsidR="000300B7">
        <w:t>3</w:t>
      </w:r>
      <w:r>
        <w:t xml:space="preserve"> </w:t>
      </w:r>
      <w:r w:rsidR="004C548B">
        <w:t xml:space="preserve">2024. aastal </w:t>
      </w:r>
      <w:r w:rsidR="00960A5F">
        <w:t xml:space="preserve">jätkab </w:t>
      </w:r>
      <w:r w:rsidR="004C548B">
        <w:t xml:space="preserve">partner </w:t>
      </w:r>
      <w:r w:rsidR="00960A5F">
        <w:rPr>
          <w:bCs/>
        </w:rPr>
        <w:t>ettevalmistusi</w:t>
      </w:r>
      <w:r w:rsidR="003349EA">
        <w:rPr>
          <w:bCs/>
        </w:rPr>
        <w:t xml:space="preserve"> </w:t>
      </w:r>
      <w:r w:rsidR="0034542B">
        <w:rPr>
          <w:bCs/>
        </w:rPr>
        <w:t xml:space="preserve">„Ringist välja“ koostöömudeli </w:t>
      </w:r>
      <w:r w:rsidR="0052082E">
        <w:rPr>
          <w:bCs/>
        </w:rPr>
        <w:t xml:space="preserve">arendamiseks ja </w:t>
      </w:r>
      <w:r w:rsidR="0034542B">
        <w:rPr>
          <w:bCs/>
        </w:rPr>
        <w:t>laiendamiseks</w:t>
      </w:r>
      <w:r w:rsidR="0052082E">
        <w:rPr>
          <w:bCs/>
        </w:rPr>
        <w:t xml:space="preserve">. Partner </w:t>
      </w:r>
      <w:r w:rsidR="00960A5F">
        <w:rPr>
          <w:bCs/>
        </w:rPr>
        <w:t xml:space="preserve">jätkab </w:t>
      </w:r>
      <w:r w:rsidR="0052082E">
        <w:rPr>
          <w:bCs/>
        </w:rPr>
        <w:t>ettevalmistusi „Ringist välja</w:t>
      </w:r>
      <w:r w:rsidR="00E1123B">
        <w:rPr>
          <w:bCs/>
        </w:rPr>
        <w:t>“</w:t>
      </w:r>
      <w:r w:rsidR="0052082E">
        <w:rPr>
          <w:bCs/>
        </w:rPr>
        <w:t xml:space="preserve"> koostöömudeli</w:t>
      </w:r>
      <w:r w:rsidR="0034542B">
        <w:rPr>
          <w:bCs/>
        </w:rPr>
        <w:t xml:space="preserve"> </w:t>
      </w:r>
      <w:r>
        <w:rPr>
          <w:bCs/>
        </w:rPr>
        <w:t xml:space="preserve">kasutuselevõtuks </w:t>
      </w:r>
      <w:r w:rsidR="0034542B">
        <w:rPr>
          <w:bCs/>
        </w:rPr>
        <w:t xml:space="preserve">kohalikes omavalitsustes (edaspidi </w:t>
      </w:r>
      <w:r w:rsidR="0034542B">
        <w:rPr>
          <w:bCs/>
          <w:i/>
          <w:iCs/>
        </w:rPr>
        <w:t>KOV</w:t>
      </w:r>
      <w:r w:rsidR="0034542B" w:rsidRPr="0034542B">
        <w:rPr>
          <w:bCs/>
        </w:rPr>
        <w:t>)</w:t>
      </w:r>
      <w:r w:rsidR="0034542B">
        <w:rPr>
          <w:bCs/>
        </w:rPr>
        <w:t xml:space="preserve">, kes valiti </w:t>
      </w:r>
      <w:r w:rsidR="00960A5F">
        <w:rPr>
          <w:bCs/>
        </w:rPr>
        <w:t xml:space="preserve">2023. a </w:t>
      </w:r>
      <w:r w:rsidR="0034542B">
        <w:rPr>
          <w:bCs/>
        </w:rPr>
        <w:t xml:space="preserve">avaliku konkursi tulemusena osalema </w:t>
      </w:r>
      <w:r w:rsidR="00807768">
        <w:rPr>
          <w:bCs/>
        </w:rPr>
        <w:t>toetatava tegevuse 2.4 raames</w:t>
      </w:r>
      <w:r w:rsidR="0034542B">
        <w:rPr>
          <w:bCs/>
        </w:rPr>
        <w:t xml:space="preserve"> toimuvas</w:t>
      </w:r>
      <w:r w:rsidR="00807768">
        <w:rPr>
          <w:bCs/>
        </w:rPr>
        <w:t xml:space="preserve"> turvalisuse arenguprogrammis. </w:t>
      </w:r>
      <w:r w:rsidR="0034542B">
        <w:rPr>
          <w:bCs/>
        </w:rPr>
        <w:t xml:space="preserve">Ettevalmistused hõlmavad järgnevat: </w:t>
      </w:r>
    </w:p>
    <w:p w14:paraId="3CD4DDEC" w14:textId="2D1B5DE8" w:rsidR="0052082E" w:rsidRDefault="00F846AF" w:rsidP="0052082E">
      <w:pPr>
        <w:pStyle w:val="Loendilik"/>
        <w:numPr>
          <w:ilvl w:val="0"/>
          <w:numId w:val="2"/>
        </w:numPr>
        <w:rPr>
          <w:bCs/>
        </w:rPr>
      </w:pPr>
      <w:r w:rsidRPr="0034542B">
        <w:rPr>
          <w:bCs/>
        </w:rPr>
        <w:t>P</w:t>
      </w:r>
      <w:r w:rsidR="00807768" w:rsidRPr="0034542B">
        <w:rPr>
          <w:bCs/>
        </w:rPr>
        <w:t>artneri ja KOV koostöö</w:t>
      </w:r>
      <w:r w:rsidR="007E4F2D">
        <w:rPr>
          <w:bCs/>
        </w:rPr>
        <w:t>korralduse</w:t>
      </w:r>
      <w:r w:rsidR="0052082E">
        <w:rPr>
          <w:bCs/>
        </w:rPr>
        <w:t xml:space="preserve"> läbi rääkimine</w:t>
      </w:r>
      <w:r w:rsidR="00462D04">
        <w:rPr>
          <w:bCs/>
        </w:rPr>
        <w:t>;</w:t>
      </w:r>
    </w:p>
    <w:p w14:paraId="0330D3DE" w14:textId="1D0B68A6" w:rsidR="00FE03F5" w:rsidRDefault="00807768" w:rsidP="00031024">
      <w:pPr>
        <w:pStyle w:val="Loendilik"/>
        <w:numPr>
          <w:ilvl w:val="0"/>
          <w:numId w:val="2"/>
        </w:numPr>
        <w:outlineLvl w:val="0"/>
        <w:rPr>
          <w:bCs/>
        </w:rPr>
      </w:pPr>
      <w:r w:rsidRPr="008D1A21">
        <w:rPr>
          <w:bCs/>
        </w:rPr>
        <w:t>KOV tasandi koostööleping</w:t>
      </w:r>
      <w:r w:rsidR="00F846AF" w:rsidRPr="008D1A21">
        <w:rPr>
          <w:bCs/>
        </w:rPr>
        <w:t>u</w:t>
      </w:r>
      <w:r w:rsidRPr="008D1A21">
        <w:rPr>
          <w:bCs/>
        </w:rPr>
        <w:t xml:space="preserve"> </w:t>
      </w:r>
      <w:r w:rsidR="00F846AF" w:rsidRPr="008D1A21">
        <w:rPr>
          <w:bCs/>
        </w:rPr>
        <w:t xml:space="preserve">ja </w:t>
      </w:r>
      <w:r w:rsidRPr="008D1A21">
        <w:rPr>
          <w:bCs/>
        </w:rPr>
        <w:t>koostö</w:t>
      </w:r>
      <w:r w:rsidR="005846D3" w:rsidRPr="008D1A21">
        <w:rPr>
          <w:bCs/>
        </w:rPr>
        <w:t>ökorralduse</w:t>
      </w:r>
      <w:r w:rsidRPr="008D1A21">
        <w:rPr>
          <w:bCs/>
        </w:rPr>
        <w:t xml:space="preserve"> </w:t>
      </w:r>
      <w:r w:rsidR="00F846AF" w:rsidRPr="008D1A21">
        <w:rPr>
          <w:bCs/>
        </w:rPr>
        <w:t>väljatöötamine</w:t>
      </w:r>
      <w:r w:rsidR="00991924" w:rsidRPr="008D1A21">
        <w:rPr>
          <w:bCs/>
        </w:rPr>
        <w:t xml:space="preserve"> </w:t>
      </w:r>
      <w:r w:rsidR="00F846AF" w:rsidRPr="008D1A21">
        <w:rPr>
          <w:bCs/>
        </w:rPr>
        <w:t xml:space="preserve">koostöömudeli </w:t>
      </w:r>
      <w:r w:rsidRPr="008D1A21">
        <w:rPr>
          <w:bCs/>
        </w:rPr>
        <w:t xml:space="preserve">kasutuselevõtuks KOV, politsei, tervisekeskuste ja teiste kaasatud osapoolte spetsialistide koostöös. </w:t>
      </w:r>
    </w:p>
    <w:p w14:paraId="58E059F8" w14:textId="77777777" w:rsidR="000E7540" w:rsidRDefault="000E7540" w:rsidP="000E7540">
      <w:pPr>
        <w:pStyle w:val="Loendilik"/>
        <w:ind w:left="780"/>
        <w:outlineLvl w:val="0"/>
        <w:rPr>
          <w:bCs/>
        </w:rPr>
      </w:pPr>
    </w:p>
    <w:p w14:paraId="2743D45C" w14:textId="7511307C" w:rsidR="00960A5F" w:rsidRPr="0073313D" w:rsidRDefault="00484D0A" w:rsidP="00484D0A">
      <w:pPr>
        <w:rPr>
          <w:bCs/>
        </w:rPr>
      </w:pPr>
      <w:r w:rsidRPr="0073313D">
        <w:rPr>
          <w:bCs/>
        </w:rPr>
        <w:t xml:space="preserve">Koostöömudeli kasutuselevõtuks toimuvad muu hulgas ka töökohtumised, infopäevad, </w:t>
      </w:r>
      <w:r w:rsidR="00960A5F" w:rsidRPr="0073313D">
        <w:rPr>
          <w:bCs/>
        </w:rPr>
        <w:t xml:space="preserve">ja </w:t>
      </w:r>
      <w:r w:rsidRPr="0073313D">
        <w:rPr>
          <w:bCs/>
        </w:rPr>
        <w:t xml:space="preserve">koolitused koostöömudelisse kaasatud osapoolte esindajatele. Partner juhendab, toetab ja nõustab </w:t>
      </w:r>
      <w:r w:rsidR="00960A5F" w:rsidRPr="0073313D">
        <w:rPr>
          <w:bCs/>
        </w:rPr>
        <w:t>KOV-i</w:t>
      </w:r>
      <w:r w:rsidRPr="0073313D">
        <w:rPr>
          <w:bCs/>
        </w:rPr>
        <w:t xml:space="preserve"> „Ringist  välja“ koostöömudeli tegevustes. </w:t>
      </w:r>
    </w:p>
    <w:p w14:paraId="22840ED6" w14:textId="0FB82A84" w:rsidR="00484D0A" w:rsidRPr="00523329" w:rsidRDefault="00484D0A" w:rsidP="00484D0A">
      <w:pPr>
        <w:rPr>
          <w:bCs/>
        </w:rPr>
      </w:pPr>
      <w:r w:rsidRPr="00523329">
        <w:rPr>
          <w:bCs/>
        </w:rPr>
        <w:t>Arendamisel ja laiendamisel võetakse arvesse varasemalt läbiviidud tegevuste tulemusi ja ilmnenud vajadusi</w:t>
      </w:r>
      <w:r>
        <w:rPr>
          <w:bCs/>
        </w:rPr>
        <w:t>.</w:t>
      </w:r>
      <w:r w:rsidRPr="00523329">
        <w:rPr>
          <w:bCs/>
        </w:rPr>
        <w:t xml:space="preserve"> </w:t>
      </w:r>
    </w:p>
    <w:p w14:paraId="3F39F73E" w14:textId="7776095A" w:rsidR="00484D0A" w:rsidRPr="00523329" w:rsidRDefault="00484D0A" w:rsidP="00484D0A">
      <w:pPr>
        <w:outlineLvl w:val="0"/>
        <w:rPr>
          <w:bCs/>
        </w:rPr>
      </w:pPr>
      <w:r>
        <w:rPr>
          <w:bCs/>
        </w:rPr>
        <w:t xml:space="preserve">1.1.4. </w:t>
      </w:r>
      <w:r w:rsidR="00EC7D28">
        <w:rPr>
          <w:bCs/>
        </w:rPr>
        <w:t>2024. aastal täiendab partner v</w:t>
      </w:r>
      <w:r>
        <w:rPr>
          <w:bCs/>
        </w:rPr>
        <w:t xml:space="preserve">ajadusel </w:t>
      </w:r>
      <w:r w:rsidRPr="00523329">
        <w:rPr>
          <w:bCs/>
        </w:rPr>
        <w:t>„Ringist välja“ koostöömudeli koolitusprogrammi ja koolitus</w:t>
      </w:r>
      <w:r w:rsidR="00EC7D28">
        <w:rPr>
          <w:bCs/>
        </w:rPr>
        <w:t>i</w:t>
      </w:r>
      <w:r w:rsidRPr="00523329">
        <w:rPr>
          <w:bCs/>
        </w:rPr>
        <w:t xml:space="preserve">, sealhulgas vajaduse korral </w:t>
      </w:r>
      <w:r w:rsidR="00EC7D28">
        <w:rPr>
          <w:bCs/>
        </w:rPr>
        <w:t xml:space="preserve">töötab välja </w:t>
      </w:r>
      <w:r w:rsidRPr="00523329">
        <w:rPr>
          <w:bCs/>
        </w:rPr>
        <w:t>uu</w:t>
      </w:r>
      <w:r w:rsidR="00EC7D28">
        <w:rPr>
          <w:bCs/>
        </w:rPr>
        <w:t>si</w:t>
      </w:r>
      <w:r w:rsidRPr="00523329">
        <w:rPr>
          <w:bCs/>
        </w:rPr>
        <w:t xml:space="preserve"> koolitus</w:t>
      </w:r>
      <w:r w:rsidR="00EC7D28">
        <w:rPr>
          <w:bCs/>
        </w:rPr>
        <w:t xml:space="preserve">i. Partner korraldab 2024. aastal </w:t>
      </w:r>
      <w:r w:rsidRPr="00523329">
        <w:rPr>
          <w:bCs/>
        </w:rPr>
        <w:t>„Ringist välja“ koostöömudeli võrgustikku kuuluvatele spetsialistidele</w:t>
      </w:r>
      <w:r>
        <w:rPr>
          <w:bCs/>
        </w:rPr>
        <w:t xml:space="preserve"> k</w:t>
      </w:r>
      <w:r w:rsidRPr="00523329">
        <w:rPr>
          <w:bCs/>
        </w:rPr>
        <w:t>oolitus</w:t>
      </w:r>
      <w:r w:rsidR="00EC7D28">
        <w:rPr>
          <w:bCs/>
        </w:rPr>
        <w:t>i</w:t>
      </w:r>
      <w:r w:rsidRPr="00523329">
        <w:rPr>
          <w:bCs/>
        </w:rPr>
        <w:t>, seminar</w:t>
      </w:r>
      <w:r w:rsidR="00EC7D28">
        <w:rPr>
          <w:bCs/>
        </w:rPr>
        <w:t>e</w:t>
      </w:r>
      <w:r w:rsidRPr="00523329">
        <w:rPr>
          <w:bCs/>
        </w:rPr>
        <w:t>, nõustamis</w:t>
      </w:r>
      <w:r w:rsidR="00EC7D28">
        <w:rPr>
          <w:bCs/>
        </w:rPr>
        <w:t>i</w:t>
      </w:r>
      <w:r w:rsidRPr="00523329">
        <w:rPr>
          <w:bCs/>
        </w:rPr>
        <w:t xml:space="preserve"> ja jätkukoolitus</w:t>
      </w:r>
      <w:r w:rsidR="00EC7D28">
        <w:rPr>
          <w:bCs/>
        </w:rPr>
        <w:t>i</w:t>
      </w:r>
      <w:r>
        <w:rPr>
          <w:bCs/>
        </w:rPr>
        <w:t xml:space="preserve"> </w:t>
      </w:r>
      <w:r w:rsidRPr="00523329">
        <w:rPr>
          <w:bCs/>
        </w:rPr>
        <w:t xml:space="preserve">(sealhulgas e-õppe vormis). </w:t>
      </w:r>
      <w:r>
        <w:rPr>
          <w:bCs/>
        </w:rPr>
        <w:t xml:space="preserve">Vajadusel </w:t>
      </w:r>
      <w:r w:rsidR="00EC7D28">
        <w:rPr>
          <w:bCs/>
        </w:rPr>
        <w:t xml:space="preserve">osaletakse </w:t>
      </w:r>
      <w:r>
        <w:rPr>
          <w:bCs/>
        </w:rPr>
        <w:t>v</w:t>
      </w:r>
      <w:r w:rsidRPr="00523329">
        <w:rPr>
          <w:bCs/>
        </w:rPr>
        <w:t>äljaspool Eestit toimuvatel seminaridel ja konverentsidel kogemuste vahetamise eesmärgil.</w:t>
      </w:r>
    </w:p>
    <w:p w14:paraId="2DCED4A6" w14:textId="09B60372" w:rsidR="00484D0A" w:rsidRPr="00523329" w:rsidRDefault="00484D0A" w:rsidP="00484D0A">
      <w:pPr>
        <w:outlineLvl w:val="0"/>
        <w:rPr>
          <w:bCs/>
        </w:rPr>
      </w:pPr>
      <w:r>
        <w:rPr>
          <w:bCs/>
        </w:rPr>
        <w:t xml:space="preserve">1.1.5. </w:t>
      </w:r>
      <w:r w:rsidR="00EC7D28">
        <w:rPr>
          <w:bCs/>
        </w:rPr>
        <w:t xml:space="preserve">2024. aastal partner koostab ja täiendab </w:t>
      </w:r>
      <w:r w:rsidRPr="00523329">
        <w:rPr>
          <w:bCs/>
        </w:rPr>
        <w:t>„Ringist välja“ koostöömudeli koolitus-, juhend- ja teavitusmaterja</w:t>
      </w:r>
      <w:r>
        <w:rPr>
          <w:bCs/>
        </w:rPr>
        <w:t>l</w:t>
      </w:r>
      <w:r w:rsidR="00EC7D28">
        <w:rPr>
          <w:bCs/>
        </w:rPr>
        <w:t xml:space="preserve">e. </w:t>
      </w:r>
      <w:r>
        <w:rPr>
          <w:bCs/>
        </w:rPr>
        <w:t>Eesmärgiks on teha m</w:t>
      </w:r>
      <w:r w:rsidRPr="00523329">
        <w:rPr>
          <w:bCs/>
        </w:rPr>
        <w:t>aterjalid kättesaadavaks eelkõige elektrooniliselt, vajaduse korral paberkandjal, sealhulgas kirjastatult.</w:t>
      </w:r>
    </w:p>
    <w:p w14:paraId="72C0B6F3" w14:textId="77777777" w:rsidR="00484D0A" w:rsidRPr="00523329" w:rsidRDefault="00484D0A" w:rsidP="00484D0A">
      <w:pPr>
        <w:outlineLvl w:val="0"/>
        <w:rPr>
          <w:bCs/>
        </w:rPr>
      </w:pPr>
      <w:r>
        <w:rPr>
          <w:bCs/>
        </w:rPr>
        <w:t>1.1.6.</w:t>
      </w:r>
      <w:r w:rsidRPr="00523329">
        <w:rPr>
          <w:bCs/>
        </w:rPr>
        <w:t>„Ringist välja“ koostöömudelit kasutavate spetsialistide võrgustikud viivad läbi võrgustikutöö kohtumisi, kus toimub juhtumite hindamine, probleemide tuvastamine ja lahenduste otsimine koostöös noore, tema pere ning juhtumist lähtuvate spetsialistidega.</w:t>
      </w:r>
    </w:p>
    <w:p w14:paraId="6B75FD88" w14:textId="77777777" w:rsidR="00484D0A" w:rsidRPr="008D1A21" w:rsidRDefault="00484D0A" w:rsidP="00A02FA0">
      <w:pPr>
        <w:pStyle w:val="Loendilik"/>
        <w:ind w:left="0"/>
        <w:outlineLvl w:val="0"/>
        <w:rPr>
          <w:bCs/>
        </w:rPr>
      </w:pPr>
    </w:p>
    <w:p w14:paraId="3E8E9849" w14:textId="586C8259" w:rsidR="009445E4" w:rsidRPr="00D742D3" w:rsidRDefault="009445E4" w:rsidP="000E7540">
      <w:pPr>
        <w:pStyle w:val="Loendilik"/>
        <w:numPr>
          <w:ilvl w:val="1"/>
          <w:numId w:val="1"/>
        </w:numPr>
        <w:tabs>
          <w:tab w:val="clear" w:pos="720"/>
          <w:tab w:val="num" w:pos="426"/>
        </w:tabs>
        <w:ind w:hanging="720"/>
        <w:outlineLvl w:val="0"/>
        <w:rPr>
          <w:b/>
        </w:rPr>
      </w:pPr>
      <w:bookmarkStart w:id="11" w:name="_Hlk137540800"/>
      <w:r w:rsidRPr="00D742D3">
        <w:rPr>
          <w:b/>
        </w:rPr>
        <w:t>Tegevused toimuvad 01.</w:t>
      </w:r>
      <w:r w:rsidR="00A02FA0">
        <w:rPr>
          <w:b/>
        </w:rPr>
        <w:t>01</w:t>
      </w:r>
      <w:r w:rsidRPr="00D742D3">
        <w:rPr>
          <w:b/>
        </w:rPr>
        <w:t>.202</w:t>
      </w:r>
      <w:r w:rsidR="00A02FA0">
        <w:rPr>
          <w:b/>
        </w:rPr>
        <w:t>4</w:t>
      </w:r>
      <w:r w:rsidRPr="00D742D3">
        <w:rPr>
          <w:b/>
        </w:rPr>
        <w:t>-31.12.202</w:t>
      </w:r>
      <w:r w:rsidR="00A02FA0">
        <w:rPr>
          <w:b/>
        </w:rPr>
        <w:t>4</w:t>
      </w:r>
    </w:p>
    <w:bookmarkEnd w:id="11"/>
    <w:p w14:paraId="2A12C062" w14:textId="77777777" w:rsidR="009445E4" w:rsidRPr="00523329" w:rsidRDefault="009445E4" w:rsidP="00FE03F5">
      <w:pPr>
        <w:outlineLvl w:val="0"/>
        <w:rPr>
          <w:bCs/>
        </w:rPr>
      </w:pPr>
    </w:p>
    <w:p w14:paraId="033C905E" w14:textId="77777777" w:rsidR="00FE03F5" w:rsidRPr="007725E4" w:rsidRDefault="00FE03F5" w:rsidP="00FE03F5">
      <w:pPr>
        <w:outlineLvl w:val="0"/>
        <w:rPr>
          <w:b/>
        </w:rPr>
      </w:pPr>
      <w:r w:rsidRPr="007725E4">
        <w:rPr>
          <w:b/>
        </w:rPr>
        <w:t>Tabel 1. Tegevustega seotud näitajad</w:t>
      </w:r>
    </w:p>
    <w:p w14:paraId="457B19C7" w14:textId="77777777" w:rsidR="00FE03F5" w:rsidRPr="008D2D5B"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47762E33" w14:textId="77777777" w:rsidTr="00560B2E">
        <w:trPr>
          <w:trHeight w:val="670"/>
        </w:trPr>
        <w:tc>
          <w:tcPr>
            <w:tcW w:w="1170" w:type="dxa"/>
          </w:tcPr>
          <w:p w14:paraId="1E98B78A" w14:textId="77777777" w:rsidR="00FE03F5" w:rsidRPr="00DA4C2E" w:rsidRDefault="00FE03F5" w:rsidP="003305E7">
            <w:pPr>
              <w:autoSpaceDE w:val="0"/>
              <w:autoSpaceDN w:val="0"/>
              <w:adjustRightInd w:val="0"/>
              <w:rPr>
                <w:b/>
                <w:bCs/>
                <w:sz w:val="22"/>
                <w:szCs w:val="22"/>
              </w:rPr>
            </w:pPr>
            <w:r>
              <w:rPr>
                <w:b/>
                <w:bCs/>
                <w:sz w:val="22"/>
                <w:szCs w:val="22"/>
              </w:rPr>
              <w:t xml:space="preserve">Toetatava tegevuse näitaja </w:t>
            </w:r>
            <w:r>
              <w:rPr>
                <w:b/>
                <w:bCs/>
                <w:sz w:val="22"/>
                <w:szCs w:val="22"/>
              </w:rPr>
              <w:lastRenderedPageBreak/>
              <w:t>nimetus</w:t>
            </w:r>
            <w:r>
              <w:rPr>
                <w:rStyle w:val="Allmrkuseviide"/>
                <w:b/>
                <w:bCs/>
                <w:sz w:val="22"/>
                <w:szCs w:val="22"/>
              </w:rPr>
              <w:footnoteReference w:id="1"/>
            </w:r>
          </w:p>
        </w:tc>
        <w:tc>
          <w:tcPr>
            <w:tcW w:w="844" w:type="dxa"/>
          </w:tcPr>
          <w:p w14:paraId="63C5E992" w14:textId="77777777" w:rsidR="00FE03F5" w:rsidRPr="00DA4C2E" w:rsidRDefault="00FE03F5" w:rsidP="003305E7">
            <w:pPr>
              <w:autoSpaceDE w:val="0"/>
              <w:autoSpaceDN w:val="0"/>
              <w:adjustRightInd w:val="0"/>
              <w:rPr>
                <w:b/>
                <w:bCs/>
                <w:sz w:val="22"/>
                <w:szCs w:val="22"/>
              </w:rPr>
            </w:pPr>
            <w:r>
              <w:rPr>
                <w:b/>
                <w:bCs/>
                <w:sz w:val="22"/>
                <w:szCs w:val="22"/>
              </w:rPr>
              <w:lastRenderedPageBreak/>
              <w:t>Siht-tase (2024)</w:t>
            </w:r>
          </w:p>
        </w:tc>
        <w:tc>
          <w:tcPr>
            <w:tcW w:w="850" w:type="dxa"/>
          </w:tcPr>
          <w:p w14:paraId="3A9E67F9"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6A077E71"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3C8A9DBA" w14:textId="77777777" w:rsidR="00FE03F5" w:rsidRPr="00DA4C2E" w:rsidRDefault="00FE03F5" w:rsidP="003305E7">
            <w:pPr>
              <w:autoSpaceDE w:val="0"/>
              <w:autoSpaceDN w:val="0"/>
              <w:adjustRightInd w:val="0"/>
              <w:rPr>
                <w:b/>
                <w:bCs/>
                <w:sz w:val="22"/>
                <w:szCs w:val="22"/>
              </w:rPr>
            </w:pPr>
            <w:r>
              <w:rPr>
                <w:b/>
                <w:bCs/>
                <w:sz w:val="22"/>
                <w:szCs w:val="22"/>
              </w:rPr>
              <w:t xml:space="preserve">Alategevuste </w:t>
            </w:r>
            <w:r>
              <w:rPr>
                <w:b/>
                <w:bCs/>
                <w:sz w:val="22"/>
                <w:szCs w:val="22"/>
              </w:rPr>
              <w:lastRenderedPageBreak/>
              <w:t>väljundid</w:t>
            </w:r>
            <w:r>
              <w:rPr>
                <w:rStyle w:val="Allmrkuseviide"/>
                <w:b/>
                <w:bCs/>
                <w:sz w:val="22"/>
                <w:szCs w:val="22"/>
              </w:rPr>
              <w:footnoteReference w:id="2"/>
            </w:r>
            <w:r>
              <w:rPr>
                <w:b/>
                <w:bCs/>
                <w:sz w:val="22"/>
                <w:szCs w:val="22"/>
              </w:rPr>
              <w:t xml:space="preserve"> tegevuskava perioodil</w:t>
            </w:r>
          </w:p>
        </w:tc>
        <w:tc>
          <w:tcPr>
            <w:tcW w:w="1559" w:type="dxa"/>
            <w:hideMark/>
          </w:tcPr>
          <w:p w14:paraId="2CD1B8E5" w14:textId="77777777" w:rsidR="00FE03F5" w:rsidRPr="00DA4C2E" w:rsidRDefault="00FE03F5" w:rsidP="003305E7">
            <w:pPr>
              <w:autoSpaceDE w:val="0"/>
              <w:autoSpaceDN w:val="0"/>
              <w:adjustRightInd w:val="0"/>
              <w:rPr>
                <w:b/>
                <w:bCs/>
                <w:sz w:val="22"/>
                <w:szCs w:val="22"/>
              </w:rPr>
            </w:pPr>
            <w:r>
              <w:rPr>
                <w:b/>
                <w:bCs/>
                <w:sz w:val="22"/>
                <w:szCs w:val="22"/>
              </w:rPr>
              <w:lastRenderedPageBreak/>
              <w:t>Kavandatud saavutustase tegevuskava perioodil</w:t>
            </w:r>
          </w:p>
        </w:tc>
        <w:tc>
          <w:tcPr>
            <w:tcW w:w="2604" w:type="dxa"/>
          </w:tcPr>
          <w:p w14:paraId="04AEF83F"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CD59B3" w:rsidRPr="00EA1F3C" w14:paraId="65148B1F" w14:textId="77777777" w:rsidTr="00560B2E">
        <w:trPr>
          <w:trHeight w:val="363"/>
        </w:trPr>
        <w:tc>
          <w:tcPr>
            <w:tcW w:w="1170" w:type="dxa"/>
            <w:vMerge w:val="restart"/>
          </w:tcPr>
          <w:p w14:paraId="2CA16D8F" w14:textId="46B6B595" w:rsidR="00CD59B3" w:rsidRPr="00EA1F3C" w:rsidRDefault="00CD59B3" w:rsidP="003305E7">
            <w:pPr>
              <w:autoSpaceDE w:val="0"/>
              <w:autoSpaceDN w:val="0"/>
              <w:adjustRightInd w:val="0"/>
              <w:rPr>
                <w:sz w:val="22"/>
                <w:szCs w:val="22"/>
              </w:rPr>
            </w:pPr>
            <w:r w:rsidRPr="00643F67">
              <w:rPr>
                <w:sz w:val="22"/>
                <w:szCs w:val="22"/>
              </w:rPr>
              <w:t>Ennetus-tegevustes osalejate arv</w:t>
            </w:r>
          </w:p>
        </w:tc>
        <w:tc>
          <w:tcPr>
            <w:tcW w:w="844" w:type="dxa"/>
            <w:vMerge w:val="restart"/>
          </w:tcPr>
          <w:p w14:paraId="47F4DB18" w14:textId="25AADB86" w:rsidR="00CD59B3" w:rsidRPr="00EA1F3C" w:rsidRDefault="00CD59B3" w:rsidP="003305E7">
            <w:pPr>
              <w:autoSpaceDE w:val="0"/>
              <w:autoSpaceDN w:val="0"/>
              <w:adjustRightInd w:val="0"/>
              <w:rPr>
                <w:sz w:val="22"/>
                <w:szCs w:val="22"/>
              </w:rPr>
            </w:pPr>
            <w:r>
              <w:rPr>
                <w:sz w:val="22"/>
                <w:szCs w:val="22"/>
              </w:rPr>
              <w:t>40</w:t>
            </w:r>
          </w:p>
        </w:tc>
        <w:tc>
          <w:tcPr>
            <w:tcW w:w="850" w:type="dxa"/>
            <w:vMerge w:val="restart"/>
          </w:tcPr>
          <w:p w14:paraId="178600E3" w14:textId="08ADE2A3" w:rsidR="00CD59B3" w:rsidRPr="00EA1F3C" w:rsidRDefault="00CD59B3" w:rsidP="003305E7">
            <w:pPr>
              <w:autoSpaceDE w:val="0"/>
              <w:autoSpaceDN w:val="0"/>
              <w:adjustRightInd w:val="0"/>
              <w:rPr>
                <w:sz w:val="22"/>
                <w:szCs w:val="22"/>
              </w:rPr>
            </w:pPr>
            <w:r>
              <w:rPr>
                <w:sz w:val="22"/>
                <w:szCs w:val="22"/>
              </w:rPr>
              <w:t>420</w:t>
            </w:r>
          </w:p>
        </w:tc>
        <w:tc>
          <w:tcPr>
            <w:tcW w:w="2074" w:type="dxa"/>
          </w:tcPr>
          <w:p w14:paraId="0ADCBDCA" w14:textId="350E3953" w:rsidR="00CD59B3" w:rsidRPr="00EA1F3C" w:rsidRDefault="00CD59B3" w:rsidP="003305E7">
            <w:pPr>
              <w:autoSpaceDE w:val="0"/>
              <w:autoSpaceDN w:val="0"/>
              <w:adjustRightInd w:val="0"/>
              <w:rPr>
                <w:sz w:val="22"/>
                <w:szCs w:val="22"/>
              </w:rPr>
            </w:pPr>
            <w:r>
              <w:rPr>
                <w:sz w:val="22"/>
                <w:szCs w:val="22"/>
              </w:rPr>
              <w:t xml:space="preserve">Teenuses noorte arv </w:t>
            </w:r>
          </w:p>
        </w:tc>
        <w:tc>
          <w:tcPr>
            <w:tcW w:w="1559" w:type="dxa"/>
          </w:tcPr>
          <w:p w14:paraId="5169A022" w14:textId="47908CE9" w:rsidR="00CD59B3" w:rsidRPr="00EA1F3C" w:rsidRDefault="00CD59B3" w:rsidP="003305E7">
            <w:pPr>
              <w:autoSpaceDE w:val="0"/>
              <w:autoSpaceDN w:val="0"/>
              <w:adjustRightInd w:val="0"/>
              <w:rPr>
                <w:bCs/>
                <w:sz w:val="22"/>
                <w:szCs w:val="22"/>
              </w:rPr>
            </w:pPr>
            <w:r>
              <w:rPr>
                <w:bCs/>
                <w:sz w:val="22"/>
                <w:szCs w:val="22"/>
              </w:rPr>
              <w:t>40</w:t>
            </w:r>
          </w:p>
        </w:tc>
        <w:tc>
          <w:tcPr>
            <w:tcW w:w="2604" w:type="dxa"/>
          </w:tcPr>
          <w:p w14:paraId="5C312991" w14:textId="4C94113C" w:rsidR="00CD59B3" w:rsidRPr="00EA1F3C" w:rsidRDefault="00CD59B3" w:rsidP="003305E7">
            <w:pPr>
              <w:autoSpaceDE w:val="0"/>
              <w:autoSpaceDN w:val="0"/>
              <w:adjustRightInd w:val="0"/>
              <w:rPr>
                <w:sz w:val="22"/>
                <w:szCs w:val="22"/>
              </w:rPr>
            </w:pPr>
            <w:r w:rsidRPr="00643F67">
              <w:rPr>
                <w:sz w:val="22"/>
                <w:szCs w:val="22"/>
              </w:rPr>
              <w:t>„Ringist välja“ teenusesse suunatud noorte arv</w:t>
            </w:r>
          </w:p>
        </w:tc>
      </w:tr>
      <w:tr w:rsidR="00CD59B3" w:rsidRPr="00EA1F3C" w14:paraId="0E75B9D6" w14:textId="77777777" w:rsidTr="00560B2E">
        <w:trPr>
          <w:trHeight w:val="363"/>
        </w:trPr>
        <w:tc>
          <w:tcPr>
            <w:tcW w:w="1170" w:type="dxa"/>
            <w:vMerge/>
          </w:tcPr>
          <w:p w14:paraId="6498C071" w14:textId="77777777" w:rsidR="00CD59B3" w:rsidRPr="00643F67" w:rsidRDefault="00CD59B3" w:rsidP="003305E7">
            <w:pPr>
              <w:autoSpaceDE w:val="0"/>
              <w:autoSpaceDN w:val="0"/>
              <w:adjustRightInd w:val="0"/>
              <w:rPr>
                <w:sz w:val="22"/>
                <w:szCs w:val="22"/>
              </w:rPr>
            </w:pPr>
          </w:p>
        </w:tc>
        <w:tc>
          <w:tcPr>
            <w:tcW w:w="844" w:type="dxa"/>
            <w:vMerge/>
          </w:tcPr>
          <w:p w14:paraId="531B951A" w14:textId="77777777" w:rsidR="00CD59B3" w:rsidRDefault="00CD59B3" w:rsidP="003305E7">
            <w:pPr>
              <w:autoSpaceDE w:val="0"/>
              <w:autoSpaceDN w:val="0"/>
              <w:adjustRightInd w:val="0"/>
              <w:rPr>
                <w:sz w:val="22"/>
                <w:szCs w:val="22"/>
              </w:rPr>
            </w:pPr>
          </w:p>
        </w:tc>
        <w:tc>
          <w:tcPr>
            <w:tcW w:w="850" w:type="dxa"/>
            <w:vMerge/>
          </w:tcPr>
          <w:p w14:paraId="6433EF6B" w14:textId="77777777" w:rsidR="00CD59B3" w:rsidRDefault="00CD59B3" w:rsidP="003305E7">
            <w:pPr>
              <w:autoSpaceDE w:val="0"/>
              <w:autoSpaceDN w:val="0"/>
              <w:adjustRightInd w:val="0"/>
              <w:rPr>
                <w:sz w:val="22"/>
                <w:szCs w:val="22"/>
              </w:rPr>
            </w:pPr>
          </w:p>
        </w:tc>
        <w:tc>
          <w:tcPr>
            <w:tcW w:w="2074" w:type="dxa"/>
          </w:tcPr>
          <w:p w14:paraId="3774C812" w14:textId="0EEC6935" w:rsidR="00CD59B3" w:rsidRDefault="00CD59B3" w:rsidP="003305E7">
            <w:pPr>
              <w:autoSpaceDE w:val="0"/>
              <w:autoSpaceDN w:val="0"/>
              <w:adjustRightInd w:val="0"/>
              <w:rPr>
                <w:sz w:val="22"/>
                <w:szCs w:val="22"/>
              </w:rPr>
            </w:pPr>
            <w:r>
              <w:rPr>
                <w:sz w:val="22"/>
                <w:szCs w:val="22"/>
              </w:rPr>
              <w:t>Juhtrühma kohtumine</w:t>
            </w:r>
          </w:p>
        </w:tc>
        <w:tc>
          <w:tcPr>
            <w:tcW w:w="1559" w:type="dxa"/>
          </w:tcPr>
          <w:p w14:paraId="162C191B" w14:textId="4AF73772" w:rsidR="00CD59B3" w:rsidRDefault="00CD59B3" w:rsidP="003305E7">
            <w:pPr>
              <w:autoSpaceDE w:val="0"/>
              <w:autoSpaceDN w:val="0"/>
              <w:adjustRightInd w:val="0"/>
              <w:rPr>
                <w:bCs/>
                <w:sz w:val="22"/>
                <w:szCs w:val="22"/>
              </w:rPr>
            </w:pPr>
            <w:r>
              <w:rPr>
                <w:bCs/>
                <w:sz w:val="22"/>
                <w:szCs w:val="22"/>
              </w:rPr>
              <w:t>1</w:t>
            </w:r>
          </w:p>
        </w:tc>
        <w:tc>
          <w:tcPr>
            <w:tcW w:w="2604" w:type="dxa"/>
          </w:tcPr>
          <w:p w14:paraId="34CBEDFC" w14:textId="0F7AABE0" w:rsidR="00CD59B3" w:rsidRPr="00643F67" w:rsidRDefault="00CD59B3" w:rsidP="003305E7">
            <w:pPr>
              <w:autoSpaceDE w:val="0"/>
              <w:autoSpaceDN w:val="0"/>
              <w:adjustRightInd w:val="0"/>
              <w:rPr>
                <w:sz w:val="22"/>
                <w:szCs w:val="22"/>
              </w:rPr>
            </w:pPr>
            <w:r>
              <w:rPr>
                <w:sz w:val="22"/>
                <w:szCs w:val="22"/>
              </w:rPr>
              <w:t>Tegevuse juhtrühma  kohtumine 2024. aastal.</w:t>
            </w:r>
          </w:p>
        </w:tc>
      </w:tr>
      <w:tr w:rsidR="0073313D" w:rsidRPr="00EA1F3C" w14:paraId="5EABDF8C" w14:textId="77777777" w:rsidTr="00560B2E">
        <w:trPr>
          <w:trHeight w:val="363"/>
        </w:trPr>
        <w:tc>
          <w:tcPr>
            <w:tcW w:w="1170" w:type="dxa"/>
          </w:tcPr>
          <w:p w14:paraId="2D1E5EF7" w14:textId="77777777" w:rsidR="0073313D" w:rsidRPr="00643F67" w:rsidRDefault="0073313D" w:rsidP="003305E7">
            <w:pPr>
              <w:autoSpaceDE w:val="0"/>
              <w:autoSpaceDN w:val="0"/>
              <w:adjustRightInd w:val="0"/>
              <w:rPr>
                <w:sz w:val="22"/>
                <w:szCs w:val="22"/>
              </w:rPr>
            </w:pPr>
          </w:p>
        </w:tc>
        <w:tc>
          <w:tcPr>
            <w:tcW w:w="844" w:type="dxa"/>
          </w:tcPr>
          <w:p w14:paraId="012DEB86" w14:textId="77777777" w:rsidR="0073313D" w:rsidRDefault="0073313D" w:rsidP="003305E7">
            <w:pPr>
              <w:autoSpaceDE w:val="0"/>
              <w:autoSpaceDN w:val="0"/>
              <w:adjustRightInd w:val="0"/>
              <w:rPr>
                <w:sz w:val="22"/>
                <w:szCs w:val="22"/>
              </w:rPr>
            </w:pPr>
          </w:p>
        </w:tc>
        <w:tc>
          <w:tcPr>
            <w:tcW w:w="850" w:type="dxa"/>
          </w:tcPr>
          <w:p w14:paraId="59B11339" w14:textId="77777777" w:rsidR="0073313D" w:rsidRDefault="0073313D" w:rsidP="003305E7">
            <w:pPr>
              <w:autoSpaceDE w:val="0"/>
              <w:autoSpaceDN w:val="0"/>
              <w:adjustRightInd w:val="0"/>
              <w:rPr>
                <w:sz w:val="22"/>
                <w:szCs w:val="22"/>
              </w:rPr>
            </w:pPr>
          </w:p>
        </w:tc>
        <w:tc>
          <w:tcPr>
            <w:tcW w:w="2074" w:type="dxa"/>
          </w:tcPr>
          <w:p w14:paraId="793B5D9A" w14:textId="393AE29F" w:rsidR="0073313D" w:rsidRDefault="0073313D" w:rsidP="003305E7">
            <w:pPr>
              <w:autoSpaceDE w:val="0"/>
              <w:autoSpaceDN w:val="0"/>
              <w:adjustRightInd w:val="0"/>
              <w:rPr>
                <w:sz w:val="22"/>
                <w:szCs w:val="22"/>
              </w:rPr>
            </w:pPr>
            <w:r>
              <w:rPr>
                <w:sz w:val="22"/>
                <w:szCs w:val="22"/>
              </w:rPr>
              <w:t>Partneri korraldatud koolitused võrgustikku kuuluvatele spetsialistidele</w:t>
            </w:r>
          </w:p>
        </w:tc>
        <w:tc>
          <w:tcPr>
            <w:tcW w:w="1559" w:type="dxa"/>
          </w:tcPr>
          <w:p w14:paraId="7582D7D3" w14:textId="3D380F30" w:rsidR="0073313D" w:rsidRDefault="0073313D" w:rsidP="003305E7">
            <w:pPr>
              <w:autoSpaceDE w:val="0"/>
              <w:autoSpaceDN w:val="0"/>
              <w:adjustRightInd w:val="0"/>
              <w:rPr>
                <w:bCs/>
                <w:sz w:val="22"/>
                <w:szCs w:val="22"/>
              </w:rPr>
            </w:pPr>
            <w:r>
              <w:rPr>
                <w:bCs/>
                <w:sz w:val="22"/>
                <w:szCs w:val="22"/>
              </w:rPr>
              <w:t>8</w:t>
            </w:r>
          </w:p>
        </w:tc>
        <w:tc>
          <w:tcPr>
            <w:tcW w:w="2604" w:type="dxa"/>
          </w:tcPr>
          <w:p w14:paraId="379EB5A9" w14:textId="36B2B6E9" w:rsidR="0073313D" w:rsidRDefault="0073313D" w:rsidP="003305E7">
            <w:pPr>
              <w:autoSpaceDE w:val="0"/>
              <w:autoSpaceDN w:val="0"/>
              <w:adjustRightInd w:val="0"/>
              <w:rPr>
                <w:sz w:val="22"/>
                <w:szCs w:val="22"/>
              </w:rPr>
            </w:pPr>
            <w:r w:rsidRPr="0073313D">
              <w:rPr>
                <w:sz w:val="22"/>
                <w:szCs w:val="22"/>
              </w:rPr>
              <w:t>Partner korraldab 2024. aastal „Ringist välja“ koostöömudeli võrgustikku kuuluvatele spetsialistidele koolitusi, seminare, nõustamisi ja jätkukoolitusi (sealhulgas e-õppe vormis).</w:t>
            </w:r>
          </w:p>
        </w:tc>
      </w:tr>
      <w:tr w:rsidR="0073313D" w:rsidRPr="00EA1F3C" w14:paraId="1165A2C5" w14:textId="77777777" w:rsidTr="00560B2E">
        <w:trPr>
          <w:trHeight w:val="363"/>
        </w:trPr>
        <w:tc>
          <w:tcPr>
            <w:tcW w:w="1170" w:type="dxa"/>
          </w:tcPr>
          <w:p w14:paraId="706461F7" w14:textId="163E3D01" w:rsidR="0073313D" w:rsidRPr="00643F67" w:rsidRDefault="0073313D" w:rsidP="003305E7">
            <w:pPr>
              <w:autoSpaceDE w:val="0"/>
              <w:autoSpaceDN w:val="0"/>
              <w:adjustRightInd w:val="0"/>
              <w:rPr>
                <w:sz w:val="22"/>
                <w:szCs w:val="22"/>
              </w:rPr>
            </w:pPr>
          </w:p>
        </w:tc>
        <w:tc>
          <w:tcPr>
            <w:tcW w:w="844" w:type="dxa"/>
          </w:tcPr>
          <w:p w14:paraId="560F2B34" w14:textId="77777777" w:rsidR="0073313D" w:rsidRDefault="0073313D" w:rsidP="003305E7">
            <w:pPr>
              <w:autoSpaceDE w:val="0"/>
              <w:autoSpaceDN w:val="0"/>
              <w:adjustRightInd w:val="0"/>
              <w:rPr>
                <w:sz w:val="22"/>
                <w:szCs w:val="22"/>
              </w:rPr>
            </w:pPr>
          </w:p>
        </w:tc>
        <w:tc>
          <w:tcPr>
            <w:tcW w:w="850" w:type="dxa"/>
          </w:tcPr>
          <w:p w14:paraId="1EF94814" w14:textId="77777777" w:rsidR="0073313D" w:rsidRDefault="0073313D" w:rsidP="003305E7">
            <w:pPr>
              <w:autoSpaceDE w:val="0"/>
              <w:autoSpaceDN w:val="0"/>
              <w:adjustRightInd w:val="0"/>
              <w:rPr>
                <w:sz w:val="22"/>
                <w:szCs w:val="22"/>
              </w:rPr>
            </w:pPr>
          </w:p>
        </w:tc>
        <w:tc>
          <w:tcPr>
            <w:tcW w:w="2074" w:type="dxa"/>
          </w:tcPr>
          <w:p w14:paraId="5C4EE71A" w14:textId="7A96262D" w:rsidR="0073313D" w:rsidRDefault="0073313D" w:rsidP="003305E7">
            <w:pPr>
              <w:autoSpaceDE w:val="0"/>
              <w:autoSpaceDN w:val="0"/>
              <w:adjustRightInd w:val="0"/>
              <w:rPr>
                <w:sz w:val="22"/>
                <w:szCs w:val="22"/>
              </w:rPr>
            </w:pPr>
            <w:r>
              <w:rPr>
                <w:sz w:val="22"/>
                <w:szCs w:val="22"/>
              </w:rPr>
              <w:t>Juhendmaterjali ja koolitusmaterjalide täiendamine</w:t>
            </w:r>
          </w:p>
        </w:tc>
        <w:tc>
          <w:tcPr>
            <w:tcW w:w="1559" w:type="dxa"/>
          </w:tcPr>
          <w:p w14:paraId="5A04C75B" w14:textId="35A00BAC" w:rsidR="0073313D" w:rsidRDefault="0073313D" w:rsidP="003305E7">
            <w:pPr>
              <w:autoSpaceDE w:val="0"/>
              <w:autoSpaceDN w:val="0"/>
              <w:adjustRightInd w:val="0"/>
              <w:rPr>
                <w:bCs/>
                <w:sz w:val="22"/>
                <w:szCs w:val="22"/>
              </w:rPr>
            </w:pPr>
            <w:r>
              <w:rPr>
                <w:bCs/>
                <w:sz w:val="22"/>
                <w:szCs w:val="22"/>
              </w:rPr>
              <w:t>1</w:t>
            </w:r>
          </w:p>
        </w:tc>
        <w:tc>
          <w:tcPr>
            <w:tcW w:w="2604" w:type="dxa"/>
          </w:tcPr>
          <w:p w14:paraId="0460D204" w14:textId="7C743FCF" w:rsidR="0073313D" w:rsidRDefault="0073313D" w:rsidP="003305E7">
            <w:pPr>
              <w:autoSpaceDE w:val="0"/>
              <w:autoSpaceDN w:val="0"/>
              <w:adjustRightInd w:val="0"/>
              <w:rPr>
                <w:sz w:val="22"/>
                <w:szCs w:val="22"/>
              </w:rPr>
            </w:pPr>
            <w:r>
              <w:rPr>
                <w:sz w:val="22"/>
                <w:szCs w:val="22"/>
              </w:rPr>
              <w:t xml:space="preserve">Partner </w:t>
            </w:r>
            <w:r w:rsidRPr="0073313D">
              <w:rPr>
                <w:sz w:val="22"/>
                <w:szCs w:val="22"/>
              </w:rPr>
              <w:t>koostab ja täiendab „Ringist välja“ koostöömudeli koolitus-, juhend- ja teavitusmaterjale</w:t>
            </w:r>
          </w:p>
        </w:tc>
      </w:tr>
    </w:tbl>
    <w:p w14:paraId="1DAC59C4" w14:textId="77777777" w:rsidR="00FE03F5" w:rsidRPr="00EE58EF" w:rsidRDefault="00FE03F5" w:rsidP="00FE03F5">
      <w:pPr>
        <w:outlineLvl w:val="0"/>
        <w:rPr>
          <w:bCs/>
        </w:rPr>
      </w:pPr>
    </w:p>
    <w:p w14:paraId="10CAF323" w14:textId="5DDFD1FE" w:rsidR="00D742D3" w:rsidRPr="00D742D3" w:rsidRDefault="00FE03F5" w:rsidP="00753C0F">
      <w:pPr>
        <w:pStyle w:val="Pealkiri1"/>
        <w:keepLines w:val="0"/>
        <w:widowControl/>
        <w:numPr>
          <w:ilvl w:val="0"/>
          <w:numId w:val="1"/>
        </w:numPr>
        <w:tabs>
          <w:tab w:val="clear" w:pos="720"/>
          <w:tab w:val="num" w:pos="426"/>
        </w:tabs>
        <w:suppressAutoHyphens w:val="0"/>
        <w:spacing w:after="60" w:line="240" w:lineRule="auto"/>
        <w:ind w:hanging="720"/>
        <w:jc w:val="left"/>
        <w:rPr>
          <w:sz w:val="22"/>
          <w:szCs w:val="22"/>
        </w:rPr>
      </w:pPr>
      <w:r w:rsidRPr="00D742D3">
        <w:rPr>
          <w:rFonts w:ascii="Times New Roman" w:hAnsi="Times New Roman" w:cs="Times New Roman"/>
          <w:b/>
          <w:bCs/>
          <w:color w:val="auto"/>
          <w:sz w:val="24"/>
          <w:szCs w:val="24"/>
        </w:rPr>
        <w:t xml:space="preserve">Toetatav tegevus 2.2: Koolitused ennetusalase kompetentsi arendamiseks ning riskikäitumisega noorte toetamiseks. </w:t>
      </w:r>
      <w:r w:rsidRPr="001273EA">
        <w:rPr>
          <w:rFonts w:ascii="Times New Roman" w:hAnsi="Times New Roman" w:cs="Times New Roman"/>
          <w:color w:val="auto"/>
          <w:sz w:val="24"/>
          <w:szCs w:val="24"/>
        </w:rPr>
        <w:t xml:space="preserve"> </w:t>
      </w:r>
    </w:p>
    <w:p w14:paraId="2AE2BBB6" w14:textId="4D355EB6" w:rsidR="00FE03F5" w:rsidRPr="00D742D3" w:rsidRDefault="00D742D3" w:rsidP="00FE03F5">
      <w:pPr>
        <w:pStyle w:val="Pealkiri2"/>
        <w:keepLines w:val="0"/>
        <w:widowControl/>
        <w:numPr>
          <w:ilvl w:val="1"/>
          <w:numId w:val="1"/>
        </w:numPr>
        <w:tabs>
          <w:tab w:val="clear" w:pos="720"/>
          <w:tab w:val="left" w:pos="426"/>
          <w:tab w:val="num" w:pos="851"/>
        </w:tabs>
        <w:suppressAutoHyphens w:val="0"/>
        <w:spacing w:before="240" w:after="60" w:line="240" w:lineRule="auto"/>
        <w:ind w:left="851" w:hanging="851"/>
        <w:rPr>
          <w:rFonts w:ascii="Times New Roman" w:hAnsi="Times New Roman" w:cs="Times New Roman"/>
          <w:b/>
          <w:bCs/>
          <w:color w:val="auto"/>
          <w:sz w:val="24"/>
          <w:szCs w:val="24"/>
        </w:rPr>
      </w:pPr>
      <w:r w:rsidRPr="00D742D3">
        <w:rPr>
          <w:rFonts w:ascii="Times New Roman" w:hAnsi="Times New Roman" w:cs="Times New Roman"/>
          <w:b/>
          <w:bCs/>
          <w:color w:val="auto"/>
          <w:sz w:val="24"/>
          <w:szCs w:val="24"/>
        </w:rPr>
        <w:t>Ennetuskoolituste arendamine ja elluviimine</w:t>
      </w:r>
    </w:p>
    <w:p w14:paraId="6A59AC88" w14:textId="45FAF601" w:rsidR="00D742D3" w:rsidRPr="00D742D3" w:rsidRDefault="00D742D3" w:rsidP="00D742D3">
      <w:r w:rsidRPr="00D742D3">
        <w:t>2.1.1. Partnerluslepingu sõlmimine. 2023. aastal sõlmi</w:t>
      </w:r>
      <w:r w:rsidR="00C900C3">
        <w:t>s</w:t>
      </w:r>
      <w:r w:rsidRPr="00D742D3">
        <w:t xml:space="preserve"> elluviija partnerluslepingu Tervise Arengu Instituudiga (edaspidi punkti 2 raames </w:t>
      </w:r>
      <w:r w:rsidRPr="00E52300">
        <w:rPr>
          <w:i/>
          <w:iCs/>
        </w:rPr>
        <w:t>partner</w:t>
      </w:r>
      <w:r w:rsidRPr="00D742D3">
        <w:t>).</w:t>
      </w:r>
    </w:p>
    <w:p w14:paraId="4BE36DD0" w14:textId="374A6A9A" w:rsidR="00D83487" w:rsidRDefault="00F80520" w:rsidP="00D742D3">
      <w:r>
        <w:t xml:space="preserve">2.1.2. </w:t>
      </w:r>
      <w:r w:rsidR="00D742D3" w:rsidRPr="00D742D3">
        <w:t xml:space="preserve">Juhtrühma moodustamine ning kokku kutsumine. </w:t>
      </w:r>
    </w:p>
    <w:p w14:paraId="137F5758" w14:textId="615557B1" w:rsidR="00D742D3" w:rsidRPr="00D742D3" w:rsidRDefault="00D83487" w:rsidP="00D742D3">
      <w:r>
        <w:t xml:space="preserve">2.1.2.1. </w:t>
      </w:r>
      <w:r w:rsidRPr="00D83487">
        <w:t xml:space="preserve">2024. aastal korraldab elluviija </w:t>
      </w:r>
      <w:r w:rsidR="0038181E">
        <w:t xml:space="preserve">2023. a moodustatud </w:t>
      </w:r>
      <w:r w:rsidRPr="00D83487">
        <w:t xml:space="preserve">tegevuse juhtrühma kohtumise(d), et otsustada ja suunatata tegevuse arendamise ja </w:t>
      </w:r>
      <w:r>
        <w:t xml:space="preserve">koolituste läbiviimisega </w:t>
      </w:r>
      <w:r w:rsidRPr="00D83487">
        <w:t xml:space="preserve"> seotud põhimõttelisi küsimusi ning anda hinnang tegevuse elluviimisele ja tulemustele. </w:t>
      </w:r>
    </w:p>
    <w:p w14:paraId="60A9697E" w14:textId="0565576A" w:rsidR="00135EFC" w:rsidRPr="00D742D3" w:rsidRDefault="00F80520" w:rsidP="00135EFC">
      <w:r>
        <w:t xml:space="preserve">2.1.3. </w:t>
      </w:r>
      <w:r w:rsidR="005D072C">
        <w:t>2024. aastal jätkub e</w:t>
      </w:r>
      <w:r w:rsidR="004B3BDC">
        <w:t>nnetuskoolituste k</w:t>
      </w:r>
      <w:r w:rsidR="00C70333" w:rsidRPr="00D742D3">
        <w:t>oolitajate</w:t>
      </w:r>
      <w:r w:rsidR="004B3BDC">
        <w:t>le</w:t>
      </w:r>
      <w:r w:rsidR="00C70333" w:rsidRPr="00D742D3">
        <w:t xml:space="preserve"> </w:t>
      </w:r>
      <w:r w:rsidR="00135EFC" w:rsidRPr="00D742D3">
        <w:t>koolitus</w:t>
      </w:r>
      <w:r>
        <w:t>te</w:t>
      </w:r>
      <w:r w:rsidR="00135EFC" w:rsidRPr="00D742D3">
        <w:t>, täienduskoolitus</w:t>
      </w:r>
      <w:r>
        <w:t>te</w:t>
      </w:r>
      <w:r w:rsidR="00135EFC" w:rsidRPr="00D742D3">
        <w:t xml:space="preserve"> ja supervisioon</w:t>
      </w:r>
      <w:r>
        <w:t>ide korraldamine</w:t>
      </w:r>
      <w:r w:rsidR="00C70333" w:rsidRPr="00C70333">
        <w:t xml:space="preserve"> </w:t>
      </w:r>
      <w:r w:rsidR="00C70333">
        <w:t>e</w:t>
      </w:r>
      <w:r w:rsidR="00C70333" w:rsidRPr="00D742D3">
        <w:t>nnetuskoolituste kvaliteedi tagamiseks ja koolituste pakkumise võimekuse tõstmiseks</w:t>
      </w:r>
      <w:r w:rsidR="00135EFC" w:rsidRPr="00D742D3">
        <w:t>.</w:t>
      </w:r>
      <w:r>
        <w:t xml:space="preserve"> Partner </w:t>
      </w:r>
      <w:r w:rsidR="0038181E">
        <w:t xml:space="preserve">jätkab </w:t>
      </w:r>
      <w:r w:rsidR="00C70333">
        <w:t xml:space="preserve">olemasolevate </w:t>
      </w:r>
      <w:r>
        <w:t xml:space="preserve">koolitajate </w:t>
      </w:r>
      <w:r w:rsidR="00C70333">
        <w:t>koolitus</w:t>
      </w:r>
      <w:r>
        <w:t>vajaduse</w:t>
      </w:r>
      <w:r w:rsidR="0038181E">
        <w:t xml:space="preserve"> hindamist</w:t>
      </w:r>
      <w:r w:rsidR="004B3BDC">
        <w:t xml:space="preserve">. Samuti </w:t>
      </w:r>
      <w:r w:rsidR="005D072C">
        <w:t xml:space="preserve">jätkab </w:t>
      </w:r>
      <w:r w:rsidR="004B3BDC">
        <w:t>partner</w:t>
      </w:r>
      <w:r w:rsidR="005D072C">
        <w:t xml:space="preserve"> </w:t>
      </w:r>
      <w:r w:rsidR="00E67553">
        <w:t>2</w:t>
      </w:r>
      <w:r w:rsidR="005D072C">
        <w:t>024. aastal</w:t>
      </w:r>
      <w:r w:rsidR="004B3BDC">
        <w:t xml:space="preserve"> </w:t>
      </w:r>
      <w:r w:rsidR="00C70333">
        <w:t xml:space="preserve">uute </w:t>
      </w:r>
      <w:r>
        <w:t xml:space="preserve">koolitajate valiku protsessi ja </w:t>
      </w:r>
      <w:r w:rsidR="00C70333">
        <w:t>-kriteeriumid</w:t>
      </w:r>
      <w:r w:rsidR="005D072C">
        <w:t>e</w:t>
      </w:r>
      <w:r w:rsidR="00C70333">
        <w:t xml:space="preserve"> </w:t>
      </w:r>
      <w:r w:rsidR="005B190C">
        <w:t xml:space="preserve">ja </w:t>
      </w:r>
      <w:r>
        <w:t xml:space="preserve">koolitajate </w:t>
      </w:r>
      <w:r w:rsidR="00C70333">
        <w:t xml:space="preserve">ülesannete ja </w:t>
      </w:r>
      <w:r>
        <w:t>kohustus</w:t>
      </w:r>
      <w:r w:rsidR="00C70333">
        <w:t>t</w:t>
      </w:r>
      <w:r>
        <w:t>e</w:t>
      </w:r>
      <w:r w:rsidR="00C70333">
        <w:t xml:space="preserve"> kontseptsiooni</w:t>
      </w:r>
      <w:r w:rsidR="005D072C" w:rsidRPr="005D072C">
        <w:t xml:space="preserve"> </w:t>
      </w:r>
      <w:r w:rsidR="005D072C">
        <w:t>välja töötamist</w:t>
      </w:r>
      <w:r w:rsidR="004B3BDC">
        <w:t xml:space="preserve">, et tagada </w:t>
      </w:r>
      <w:r w:rsidR="004B3BDC" w:rsidRPr="00404086">
        <w:rPr>
          <w:sz w:val="23"/>
          <w:szCs w:val="23"/>
        </w:rPr>
        <w:t xml:space="preserve">piisav hulk </w:t>
      </w:r>
      <w:r w:rsidR="004B3BDC">
        <w:rPr>
          <w:sz w:val="23"/>
          <w:szCs w:val="23"/>
        </w:rPr>
        <w:t xml:space="preserve">pädevaid </w:t>
      </w:r>
      <w:r w:rsidR="005B190C">
        <w:rPr>
          <w:sz w:val="23"/>
          <w:szCs w:val="23"/>
        </w:rPr>
        <w:t xml:space="preserve">ja motiveeritud </w:t>
      </w:r>
      <w:r w:rsidR="004B3BDC" w:rsidRPr="00404086">
        <w:rPr>
          <w:sz w:val="23"/>
          <w:szCs w:val="23"/>
        </w:rPr>
        <w:t>koolitajad</w:t>
      </w:r>
      <w:r w:rsidR="004B3BDC">
        <w:rPr>
          <w:sz w:val="23"/>
          <w:szCs w:val="23"/>
        </w:rPr>
        <w:t xml:space="preserve"> toetatava tegevuse elluviimise perioodiks</w:t>
      </w:r>
      <w:r w:rsidR="004B3BDC" w:rsidRPr="00404086">
        <w:rPr>
          <w:sz w:val="23"/>
          <w:szCs w:val="23"/>
        </w:rPr>
        <w:t>.</w:t>
      </w:r>
      <w:r w:rsidR="004B3BDC">
        <w:t xml:space="preserve"> Partner </w:t>
      </w:r>
      <w:r>
        <w:t xml:space="preserve">valmistab ette ja viib läbi </w:t>
      </w:r>
      <w:r w:rsidR="004B3BDC">
        <w:t xml:space="preserve">vähemalt ühe </w:t>
      </w:r>
      <w:r>
        <w:t>koolituse</w:t>
      </w:r>
      <w:r w:rsidR="005B190C">
        <w:t xml:space="preserve"> koolitajatele (nii olemasolevatele kui uutele)</w:t>
      </w:r>
      <w:r>
        <w:t>.</w:t>
      </w:r>
    </w:p>
    <w:p w14:paraId="5E41040D" w14:textId="217F41A1" w:rsidR="00135EFC" w:rsidRPr="00D742D3" w:rsidRDefault="00F80520" w:rsidP="00135EFC">
      <w:r>
        <w:t xml:space="preserve">2.1.4. </w:t>
      </w:r>
      <w:r w:rsidR="00135EFC" w:rsidRPr="00D742D3">
        <w:t>Ennetuskoolituste arendami</w:t>
      </w:r>
      <w:r>
        <w:t>ne</w:t>
      </w:r>
      <w:r w:rsidR="00C70333">
        <w:t xml:space="preserve">. </w:t>
      </w:r>
      <w:r w:rsidR="009F795C">
        <w:t xml:space="preserve"> Partner </w:t>
      </w:r>
      <w:r w:rsidR="005D072C">
        <w:t xml:space="preserve">jätkab 2024. aastal </w:t>
      </w:r>
      <w:r w:rsidR="00C70333" w:rsidRPr="00160B77">
        <w:rPr>
          <w:rFonts w:eastAsiaTheme="majorEastAsia" w:cstheme="majorBidi"/>
          <w:bCs/>
          <w:szCs w:val="28"/>
        </w:rPr>
        <w:t xml:space="preserve">rahvusvahelisel ennetusõppekaval </w:t>
      </w:r>
      <w:bookmarkStart w:id="12" w:name="_Hlk126068326"/>
      <w:r w:rsidR="00C70333" w:rsidRPr="00160B77">
        <w:rPr>
          <w:rFonts w:eastAsiaTheme="majorEastAsia" w:cstheme="majorBidi"/>
          <w:bCs/>
          <w:i/>
          <w:iCs/>
          <w:szCs w:val="28"/>
        </w:rPr>
        <w:t>European Universal Prevention Curriculum</w:t>
      </w:r>
      <w:r w:rsidR="00C70333" w:rsidRPr="00160B77">
        <w:rPr>
          <w:rFonts w:eastAsiaTheme="majorEastAsia" w:cstheme="majorBidi"/>
          <w:bCs/>
          <w:szCs w:val="28"/>
        </w:rPr>
        <w:t xml:space="preserve"> (EUPC)</w:t>
      </w:r>
      <w:bookmarkEnd w:id="12"/>
      <w:r w:rsidR="00C70333" w:rsidRPr="00160B77">
        <w:rPr>
          <w:rFonts w:eastAsiaTheme="majorEastAsia" w:cstheme="majorBidi"/>
          <w:bCs/>
          <w:szCs w:val="28"/>
        </w:rPr>
        <w:t xml:space="preserve"> põhineva</w:t>
      </w:r>
      <w:r w:rsidR="00C70333">
        <w:rPr>
          <w:rFonts w:eastAsiaTheme="majorEastAsia" w:cstheme="majorBidi"/>
          <w:bCs/>
          <w:szCs w:val="28"/>
        </w:rPr>
        <w:t xml:space="preserve"> </w:t>
      </w:r>
      <w:r w:rsidR="00135EFC" w:rsidRPr="00D742D3">
        <w:t>koolitusprogrammi ja õppematerjal</w:t>
      </w:r>
      <w:r w:rsidR="005D072C">
        <w:t>ide</w:t>
      </w:r>
      <w:r w:rsidR="00135EFC" w:rsidRPr="00D742D3">
        <w:t xml:space="preserve"> </w:t>
      </w:r>
      <w:r w:rsidR="005D072C">
        <w:t>täiendamist</w:t>
      </w:r>
      <w:r w:rsidR="005D072C" w:rsidRPr="00D742D3">
        <w:t xml:space="preserve"> </w:t>
      </w:r>
      <w:r w:rsidR="00135EFC" w:rsidRPr="00D742D3">
        <w:t>nii teemade kui metoodika osas, et tagada nende järjepidev aja- ja asjakohasus ning vastavus sihtrühma vajadustele.</w:t>
      </w:r>
      <w:r>
        <w:t xml:space="preserve"> </w:t>
      </w:r>
    </w:p>
    <w:p w14:paraId="7F455B88" w14:textId="32208F21" w:rsidR="00135EFC" w:rsidRPr="00D742D3" w:rsidRDefault="00F80520" w:rsidP="00135EFC">
      <w:r>
        <w:t xml:space="preserve">2.1.5. </w:t>
      </w:r>
      <w:r w:rsidR="009F795C">
        <w:t xml:space="preserve">Ennetuskoolituste läbi viimine. </w:t>
      </w:r>
      <w:r w:rsidR="000B0AC1">
        <w:t>2024. aastal teeb p</w:t>
      </w:r>
      <w:r w:rsidR="009F795C">
        <w:t xml:space="preserve">artner ettevalmistusi ennetuskoolituste korraldamiseks </w:t>
      </w:r>
      <w:r w:rsidR="00326474">
        <w:t xml:space="preserve">toetatava tegevuse 2.4 raames toimuvas </w:t>
      </w:r>
      <w:r w:rsidR="009F795C">
        <w:t>turvalisuse arenguprogrammis</w:t>
      </w:r>
      <w:r w:rsidR="00326474">
        <w:t xml:space="preserve"> </w:t>
      </w:r>
      <w:r w:rsidR="009F795C">
        <w:t xml:space="preserve"> osalevate KOV-ide ja ennetustegevusse kaasatud osapoolte esindajatele. </w:t>
      </w:r>
      <w:r w:rsidR="00AA04EE">
        <w:t>Partner selgitab välja KOV-i</w:t>
      </w:r>
      <w:r>
        <w:t xml:space="preserve"> koolitusvalmiduse</w:t>
      </w:r>
      <w:r w:rsidR="00E52300">
        <w:t xml:space="preserve">, </w:t>
      </w:r>
      <w:r w:rsidR="00AA04EE">
        <w:t xml:space="preserve">võimalikud </w:t>
      </w:r>
      <w:r>
        <w:t>koolitusel osaleja</w:t>
      </w:r>
      <w:r w:rsidR="00AA04EE">
        <w:t>d ja nende vajaduse ning valmiduse koolitustel osalemiseks. Partner lepib KOV-iga kokku ka koolituste praktilise korralduse küsimused (toimumise aeg, koht jms).</w:t>
      </w:r>
      <w:r w:rsidR="000B0AC1" w:rsidRPr="000B0AC1">
        <w:t xml:space="preserve"> </w:t>
      </w:r>
      <w:r w:rsidR="000B0AC1">
        <w:t>2024. aastal korraldatakse KOV-ide ja kaasatud laiema sihtrühma esin</w:t>
      </w:r>
      <w:r w:rsidR="0038181E">
        <w:t>d</w:t>
      </w:r>
      <w:r w:rsidR="000B0AC1">
        <w:t>ajatele 3 5-päevast ja 3 2-päevast koolitust.</w:t>
      </w:r>
    </w:p>
    <w:p w14:paraId="22D5776E" w14:textId="060190B6" w:rsidR="00135EFC" w:rsidRPr="00D742D3" w:rsidRDefault="00F80520" w:rsidP="00135EFC">
      <w:r>
        <w:t xml:space="preserve">2.1.6. </w:t>
      </w:r>
      <w:r w:rsidR="000B0AC1">
        <w:t>2024. aastal partner jätkab v</w:t>
      </w:r>
      <w:r w:rsidR="00135EFC" w:rsidRPr="00D742D3">
        <w:t>eebikeskkon</w:t>
      </w:r>
      <w:r>
        <w:t>na loomis</w:t>
      </w:r>
      <w:r w:rsidR="000B0AC1">
        <w:t>t</w:t>
      </w:r>
      <w:r w:rsidR="00AA04EE">
        <w:t xml:space="preserve">. Partner </w:t>
      </w:r>
      <w:r w:rsidR="00EB0ED2">
        <w:t xml:space="preserve">jätkab </w:t>
      </w:r>
      <w:r w:rsidR="00AA04EE">
        <w:t>ettevalmistusi veebikeskkonna loomiseks</w:t>
      </w:r>
      <w:r w:rsidR="00135EFC" w:rsidRPr="00D742D3">
        <w:t>, mis võimalda</w:t>
      </w:r>
      <w:r w:rsidR="00AA04EE">
        <w:t>ks</w:t>
      </w:r>
      <w:r w:rsidR="00135EFC" w:rsidRPr="00D742D3">
        <w:t xml:space="preserve"> sihtrühmal pääseda ligi ennetuskoolitustega seotud materjalidele ja vajaduse korral veebikoolitus(t)ele ning kus avaldatakse teisigi ennetusvaldkonna ja selle arengutega seotud materjale.</w:t>
      </w:r>
    </w:p>
    <w:p w14:paraId="7E0BD15E" w14:textId="762C247F" w:rsidR="00FE03F5" w:rsidRPr="00D742D3" w:rsidRDefault="00F80520" w:rsidP="00135EFC">
      <w:r>
        <w:t xml:space="preserve">2.1.7. </w:t>
      </w:r>
      <w:r w:rsidR="00135EFC" w:rsidRPr="00D742D3">
        <w:t>Ennetuskoolituste mõju hindamiseks hindamissüsteem</w:t>
      </w:r>
      <w:r w:rsidR="00BE6E35">
        <w:t>i väljatöötami</w:t>
      </w:r>
      <w:r w:rsidR="00EB0ED2">
        <w:t>ne</w:t>
      </w:r>
      <w:r w:rsidR="00BE6E35">
        <w:t xml:space="preserve">. </w:t>
      </w:r>
      <w:r w:rsidR="00AA04EE">
        <w:t xml:space="preserve">Partner </w:t>
      </w:r>
      <w:r w:rsidR="00EB0ED2">
        <w:t xml:space="preserve">jätkab </w:t>
      </w:r>
      <w:r w:rsidR="00135EFC" w:rsidRPr="00D742D3">
        <w:t>eesti keelde sobiva</w:t>
      </w:r>
      <w:r w:rsidR="00BE6E35">
        <w:t>te</w:t>
      </w:r>
      <w:r w:rsidR="00135EFC" w:rsidRPr="00D742D3">
        <w:t xml:space="preserve"> hindamisvahendi</w:t>
      </w:r>
      <w:r w:rsidR="00BE6E35">
        <w:t>te välja valimisega ning nende kohandamisega.</w:t>
      </w:r>
      <w:r w:rsidR="00AA04EE">
        <w:t xml:space="preserve"> Samuti </w:t>
      </w:r>
      <w:r w:rsidR="00AA04EE">
        <w:lastRenderedPageBreak/>
        <w:t xml:space="preserve">teeb </w:t>
      </w:r>
      <w:r w:rsidR="004B3BDC">
        <w:t>partner ettevalmistusi, et töötada välja o</w:t>
      </w:r>
      <w:r w:rsidR="00135EFC" w:rsidRPr="00D742D3">
        <w:t>salejate teadmiste, oskuste ja hoiakute</w:t>
      </w:r>
      <w:r w:rsidR="00BE6E35">
        <w:t xml:space="preserve"> muutuste seiramise põhimõt</w:t>
      </w:r>
      <w:r w:rsidR="004B3BDC">
        <w:t>ted</w:t>
      </w:r>
      <w:r w:rsidR="00BE6E35">
        <w:t>.</w:t>
      </w:r>
    </w:p>
    <w:p w14:paraId="266C0719" w14:textId="6F8051C1" w:rsidR="00FE03F5" w:rsidRPr="009F1BA4" w:rsidRDefault="00FE03F5" w:rsidP="00FE03F5">
      <w:pPr>
        <w:outlineLvl w:val="0"/>
        <w:rPr>
          <w:bCs/>
        </w:rPr>
      </w:pPr>
    </w:p>
    <w:p w14:paraId="28CD5ABE" w14:textId="3810BBE0" w:rsidR="00D742D3" w:rsidRPr="009F1BA4" w:rsidRDefault="00D742D3" w:rsidP="009F1BA4">
      <w:pPr>
        <w:pStyle w:val="Loendilik"/>
        <w:numPr>
          <w:ilvl w:val="1"/>
          <w:numId w:val="4"/>
        </w:numPr>
        <w:outlineLvl w:val="0"/>
        <w:rPr>
          <w:b/>
          <w:sz w:val="22"/>
          <w:szCs w:val="22"/>
        </w:rPr>
      </w:pPr>
      <w:r w:rsidRPr="009F1BA4">
        <w:rPr>
          <w:b/>
          <w:szCs w:val="24"/>
        </w:rPr>
        <w:t>Tegevused toimuvad 01.</w:t>
      </w:r>
      <w:r w:rsidR="00D14265">
        <w:rPr>
          <w:b/>
          <w:szCs w:val="24"/>
        </w:rPr>
        <w:t>01</w:t>
      </w:r>
      <w:r w:rsidRPr="009F1BA4">
        <w:rPr>
          <w:b/>
          <w:szCs w:val="24"/>
        </w:rPr>
        <w:t>.202</w:t>
      </w:r>
      <w:r w:rsidR="00D14265">
        <w:rPr>
          <w:b/>
          <w:szCs w:val="24"/>
        </w:rPr>
        <w:t>4</w:t>
      </w:r>
      <w:r w:rsidRPr="009F1BA4">
        <w:rPr>
          <w:b/>
          <w:szCs w:val="24"/>
        </w:rPr>
        <w:t>-31.12.202</w:t>
      </w:r>
      <w:r w:rsidR="00D14265">
        <w:rPr>
          <w:b/>
          <w:szCs w:val="24"/>
        </w:rPr>
        <w:t>4</w:t>
      </w:r>
    </w:p>
    <w:p w14:paraId="6970C344" w14:textId="77777777" w:rsidR="00BE6E35" w:rsidRPr="00BE6E35" w:rsidRDefault="00BE6E35" w:rsidP="00BE6E35">
      <w:pPr>
        <w:pStyle w:val="Loendilik"/>
        <w:outlineLvl w:val="0"/>
        <w:rPr>
          <w:b/>
          <w:sz w:val="22"/>
          <w:szCs w:val="22"/>
        </w:rPr>
      </w:pPr>
    </w:p>
    <w:p w14:paraId="19591EFA" w14:textId="77777777" w:rsidR="00FE03F5" w:rsidRPr="007725E4" w:rsidRDefault="00FE03F5" w:rsidP="00FE03F5">
      <w:pPr>
        <w:outlineLvl w:val="0"/>
        <w:rPr>
          <w:b/>
        </w:rPr>
      </w:pPr>
      <w:r w:rsidRPr="007725E4">
        <w:rPr>
          <w:b/>
        </w:rPr>
        <w:t>Tabel 2. Tegevustega seotud näitajad</w:t>
      </w:r>
    </w:p>
    <w:p w14:paraId="0B062EF2" w14:textId="77777777" w:rsidR="00FE03F5" w:rsidRPr="00E11B91"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33B8B16D" w14:textId="77777777" w:rsidTr="00560B2E">
        <w:trPr>
          <w:trHeight w:val="670"/>
        </w:trPr>
        <w:tc>
          <w:tcPr>
            <w:tcW w:w="1170" w:type="dxa"/>
          </w:tcPr>
          <w:p w14:paraId="0743B064"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p>
        </w:tc>
        <w:tc>
          <w:tcPr>
            <w:tcW w:w="844" w:type="dxa"/>
          </w:tcPr>
          <w:p w14:paraId="4AD2A1D4"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0D971005"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774E46A9"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10F9C01A" w14:textId="77777777" w:rsidR="00FE03F5" w:rsidRPr="00DA4C2E" w:rsidRDefault="00FE03F5" w:rsidP="003305E7">
            <w:pPr>
              <w:autoSpaceDE w:val="0"/>
              <w:autoSpaceDN w:val="0"/>
              <w:adjustRightInd w:val="0"/>
              <w:rPr>
                <w:b/>
                <w:bCs/>
                <w:sz w:val="22"/>
                <w:szCs w:val="22"/>
              </w:rPr>
            </w:pPr>
            <w:r>
              <w:rPr>
                <w:b/>
                <w:bCs/>
                <w:sz w:val="22"/>
                <w:szCs w:val="22"/>
              </w:rPr>
              <w:t>Alategevuste väljundid tegevuskava perioodil</w:t>
            </w:r>
          </w:p>
        </w:tc>
        <w:tc>
          <w:tcPr>
            <w:tcW w:w="1559" w:type="dxa"/>
            <w:hideMark/>
          </w:tcPr>
          <w:p w14:paraId="584B5EEA"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5E851D0F"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404086" w:rsidRPr="00EA1F3C" w14:paraId="5C6AE853" w14:textId="77777777" w:rsidTr="00560B2E">
        <w:trPr>
          <w:trHeight w:val="363"/>
        </w:trPr>
        <w:tc>
          <w:tcPr>
            <w:tcW w:w="1170" w:type="dxa"/>
            <w:vMerge w:val="restart"/>
          </w:tcPr>
          <w:p w14:paraId="5700DDD3" w14:textId="77777777" w:rsidR="00404086" w:rsidRDefault="00404086" w:rsidP="00DB5885">
            <w:pPr>
              <w:pStyle w:val="Default"/>
              <w:jc w:val="both"/>
              <w:rPr>
                <w:sz w:val="23"/>
                <w:szCs w:val="23"/>
              </w:rPr>
            </w:pPr>
            <w:r>
              <w:rPr>
                <w:sz w:val="23"/>
                <w:szCs w:val="23"/>
              </w:rPr>
              <w:t xml:space="preserve">Ennetus-tegevustes osalejate arv </w:t>
            </w:r>
          </w:p>
          <w:p w14:paraId="4C6228E4" w14:textId="77777777" w:rsidR="00404086" w:rsidRPr="00EA1F3C" w:rsidRDefault="00404086" w:rsidP="00DB5885">
            <w:pPr>
              <w:autoSpaceDE w:val="0"/>
              <w:autoSpaceDN w:val="0"/>
              <w:adjustRightInd w:val="0"/>
              <w:rPr>
                <w:sz w:val="22"/>
                <w:szCs w:val="22"/>
              </w:rPr>
            </w:pPr>
          </w:p>
        </w:tc>
        <w:tc>
          <w:tcPr>
            <w:tcW w:w="844" w:type="dxa"/>
            <w:vMerge w:val="restart"/>
          </w:tcPr>
          <w:p w14:paraId="6CC78000" w14:textId="33141FD7" w:rsidR="00404086" w:rsidRPr="00EA1F3C" w:rsidRDefault="00404086" w:rsidP="00DB5885">
            <w:pPr>
              <w:autoSpaceDE w:val="0"/>
              <w:autoSpaceDN w:val="0"/>
              <w:adjustRightInd w:val="0"/>
              <w:rPr>
                <w:sz w:val="22"/>
                <w:szCs w:val="22"/>
              </w:rPr>
            </w:pPr>
            <w:r>
              <w:t>120</w:t>
            </w:r>
          </w:p>
        </w:tc>
        <w:tc>
          <w:tcPr>
            <w:tcW w:w="850" w:type="dxa"/>
            <w:vMerge w:val="restart"/>
          </w:tcPr>
          <w:p w14:paraId="3C8683A6" w14:textId="26164CC7" w:rsidR="00404086" w:rsidRPr="00EA1F3C" w:rsidRDefault="00404086" w:rsidP="00DB5885">
            <w:pPr>
              <w:autoSpaceDE w:val="0"/>
              <w:autoSpaceDN w:val="0"/>
              <w:adjustRightInd w:val="0"/>
              <w:rPr>
                <w:sz w:val="22"/>
                <w:szCs w:val="22"/>
              </w:rPr>
            </w:pPr>
            <w:r>
              <w:t>340</w:t>
            </w:r>
          </w:p>
        </w:tc>
        <w:tc>
          <w:tcPr>
            <w:tcW w:w="2074" w:type="dxa"/>
          </w:tcPr>
          <w:p w14:paraId="0F7556B1" w14:textId="67883C8D" w:rsidR="00404086" w:rsidRPr="00EA1F3C" w:rsidRDefault="00667999" w:rsidP="00DB5885">
            <w:pPr>
              <w:autoSpaceDE w:val="0"/>
              <w:autoSpaceDN w:val="0"/>
              <w:adjustRightInd w:val="0"/>
              <w:rPr>
                <w:sz w:val="22"/>
                <w:szCs w:val="22"/>
              </w:rPr>
            </w:pPr>
            <w:r>
              <w:rPr>
                <w:sz w:val="22"/>
                <w:szCs w:val="22"/>
              </w:rPr>
              <w:t>Ennetuskoolituste arv</w:t>
            </w:r>
          </w:p>
        </w:tc>
        <w:tc>
          <w:tcPr>
            <w:tcW w:w="1559" w:type="dxa"/>
          </w:tcPr>
          <w:p w14:paraId="238B808C" w14:textId="62B9572B" w:rsidR="00404086" w:rsidRPr="00EA1F3C" w:rsidRDefault="003B382C" w:rsidP="00DB5885">
            <w:pPr>
              <w:autoSpaceDE w:val="0"/>
              <w:autoSpaceDN w:val="0"/>
              <w:adjustRightInd w:val="0"/>
              <w:rPr>
                <w:bCs/>
                <w:sz w:val="22"/>
                <w:szCs w:val="22"/>
              </w:rPr>
            </w:pPr>
            <w:r>
              <w:rPr>
                <w:bCs/>
                <w:sz w:val="22"/>
                <w:szCs w:val="22"/>
              </w:rPr>
              <w:t>6</w:t>
            </w:r>
          </w:p>
        </w:tc>
        <w:tc>
          <w:tcPr>
            <w:tcW w:w="2604" w:type="dxa"/>
          </w:tcPr>
          <w:p w14:paraId="39CF2FD6" w14:textId="0036F4BE" w:rsidR="00404086" w:rsidRPr="00DB5885" w:rsidRDefault="003B382C" w:rsidP="00DB5885">
            <w:pPr>
              <w:pStyle w:val="Default"/>
              <w:jc w:val="both"/>
              <w:rPr>
                <w:sz w:val="23"/>
                <w:szCs w:val="23"/>
              </w:rPr>
            </w:pPr>
            <w:r>
              <w:rPr>
                <w:sz w:val="23"/>
                <w:szCs w:val="23"/>
              </w:rPr>
              <w:t xml:space="preserve">Toimub 3 5-päevast koolitust ja 3 2-päevast koolitust. </w:t>
            </w:r>
          </w:p>
        </w:tc>
      </w:tr>
      <w:tr w:rsidR="00404086" w:rsidRPr="00EA1F3C" w14:paraId="5AE91E80" w14:textId="77777777" w:rsidTr="00560B2E">
        <w:trPr>
          <w:trHeight w:val="363"/>
        </w:trPr>
        <w:tc>
          <w:tcPr>
            <w:tcW w:w="1170" w:type="dxa"/>
            <w:vMerge/>
          </w:tcPr>
          <w:p w14:paraId="039EAA80" w14:textId="77777777" w:rsidR="00404086" w:rsidRDefault="00404086" w:rsidP="00DB5885">
            <w:pPr>
              <w:pStyle w:val="Default"/>
              <w:jc w:val="both"/>
              <w:rPr>
                <w:sz w:val="23"/>
                <w:szCs w:val="23"/>
              </w:rPr>
            </w:pPr>
          </w:p>
        </w:tc>
        <w:tc>
          <w:tcPr>
            <w:tcW w:w="844" w:type="dxa"/>
            <w:vMerge/>
          </w:tcPr>
          <w:p w14:paraId="78FFAB77" w14:textId="77777777" w:rsidR="00404086" w:rsidRDefault="00404086" w:rsidP="00DB5885">
            <w:pPr>
              <w:autoSpaceDE w:val="0"/>
              <w:autoSpaceDN w:val="0"/>
              <w:adjustRightInd w:val="0"/>
            </w:pPr>
          </w:p>
        </w:tc>
        <w:tc>
          <w:tcPr>
            <w:tcW w:w="850" w:type="dxa"/>
            <w:vMerge/>
          </w:tcPr>
          <w:p w14:paraId="0361F290" w14:textId="77777777" w:rsidR="00404086" w:rsidRDefault="00404086" w:rsidP="00DB5885">
            <w:pPr>
              <w:autoSpaceDE w:val="0"/>
              <w:autoSpaceDN w:val="0"/>
              <w:adjustRightInd w:val="0"/>
            </w:pPr>
          </w:p>
        </w:tc>
        <w:tc>
          <w:tcPr>
            <w:tcW w:w="2074" w:type="dxa"/>
          </w:tcPr>
          <w:p w14:paraId="5FA33B61" w14:textId="6FC69598" w:rsidR="00404086" w:rsidRDefault="00404086" w:rsidP="00DB5885">
            <w:pPr>
              <w:autoSpaceDE w:val="0"/>
              <w:autoSpaceDN w:val="0"/>
              <w:adjustRightInd w:val="0"/>
              <w:rPr>
                <w:sz w:val="22"/>
                <w:szCs w:val="22"/>
              </w:rPr>
            </w:pPr>
            <w:r>
              <w:rPr>
                <w:sz w:val="22"/>
                <w:szCs w:val="22"/>
              </w:rPr>
              <w:t>Koolitajate koolituste arv</w:t>
            </w:r>
          </w:p>
        </w:tc>
        <w:tc>
          <w:tcPr>
            <w:tcW w:w="1559" w:type="dxa"/>
          </w:tcPr>
          <w:p w14:paraId="1429D381" w14:textId="4089A1E6" w:rsidR="00404086" w:rsidRDefault="00404086" w:rsidP="00DB5885">
            <w:pPr>
              <w:autoSpaceDE w:val="0"/>
              <w:autoSpaceDN w:val="0"/>
              <w:adjustRightInd w:val="0"/>
              <w:rPr>
                <w:bCs/>
                <w:sz w:val="22"/>
                <w:szCs w:val="22"/>
              </w:rPr>
            </w:pPr>
            <w:r>
              <w:rPr>
                <w:bCs/>
                <w:sz w:val="22"/>
                <w:szCs w:val="22"/>
              </w:rPr>
              <w:t>1</w:t>
            </w:r>
          </w:p>
        </w:tc>
        <w:tc>
          <w:tcPr>
            <w:tcW w:w="2604" w:type="dxa"/>
          </w:tcPr>
          <w:p w14:paraId="23A3B87B" w14:textId="01306518" w:rsidR="00404086" w:rsidRDefault="004B3BDC" w:rsidP="00DB5885">
            <w:pPr>
              <w:pStyle w:val="Default"/>
              <w:jc w:val="both"/>
              <w:rPr>
                <w:sz w:val="23"/>
                <w:szCs w:val="23"/>
              </w:rPr>
            </w:pPr>
            <w:r>
              <w:rPr>
                <w:sz w:val="23"/>
                <w:szCs w:val="23"/>
              </w:rPr>
              <w:t>Partner selgitab välja ennetuskoolituste koolitajate koolitusvajaduse ja viib läbi vähemalt ühe täienduskoolitus</w:t>
            </w:r>
            <w:r w:rsidR="001C7A1D">
              <w:rPr>
                <w:sz w:val="23"/>
                <w:szCs w:val="23"/>
              </w:rPr>
              <w:t>e</w:t>
            </w:r>
            <w:r>
              <w:rPr>
                <w:sz w:val="23"/>
                <w:szCs w:val="23"/>
              </w:rPr>
              <w:t xml:space="preserve">. </w:t>
            </w:r>
          </w:p>
        </w:tc>
      </w:tr>
      <w:tr w:rsidR="00326474" w:rsidRPr="00EA1F3C" w14:paraId="2AFEEE1E" w14:textId="77777777" w:rsidTr="00560B2E">
        <w:trPr>
          <w:trHeight w:val="363"/>
        </w:trPr>
        <w:tc>
          <w:tcPr>
            <w:tcW w:w="1170" w:type="dxa"/>
          </w:tcPr>
          <w:p w14:paraId="6AED94F3" w14:textId="77777777" w:rsidR="00326474" w:rsidRDefault="00326474" w:rsidP="00DB5885">
            <w:pPr>
              <w:pStyle w:val="Default"/>
              <w:jc w:val="both"/>
              <w:rPr>
                <w:sz w:val="23"/>
                <w:szCs w:val="23"/>
              </w:rPr>
            </w:pPr>
          </w:p>
        </w:tc>
        <w:tc>
          <w:tcPr>
            <w:tcW w:w="844" w:type="dxa"/>
          </w:tcPr>
          <w:p w14:paraId="37782CFB" w14:textId="77777777" w:rsidR="00326474" w:rsidRDefault="00326474" w:rsidP="00DB5885">
            <w:pPr>
              <w:autoSpaceDE w:val="0"/>
              <w:autoSpaceDN w:val="0"/>
              <w:adjustRightInd w:val="0"/>
            </w:pPr>
          </w:p>
        </w:tc>
        <w:tc>
          <w:tcPr>
            <w:tcW w:w="850" w:type="dxa"/>
          </w:tcPr>
          <w:p w14:paraId="18627905" w14:textId="77777777" w:rsidR="00326474" w:rsidRDefault="00326474" w:rsidP="00DB5885">
            <w:pPr>
              <w:autoSpaceDE w:val="0"/>
              <w:autoSpaceDN w:val="0"/>
              <w:adjustRightInd w:val="0"/>
            </w:pPr>
          </w:p>
        </w:tc>
        <w:tc>
          <w:tcPr>
            <w:tcW w:w="2074" w:type="dxa"/>
          </w:tcPr>
          <w:p w14:paraId="14C97482" w14:textId="7525E8F6" w:rsidR="00326474" w:rsidRDefault="006848F8" w:rsidP="00DB5885">
            <w:pPr>
              <w:autoSpaceDE w:val="0"/>
              <w:autoSpaceDN w:val="0"/>
              <w:adjustRightInd w:val="0"/>
              <w:rPr>
                <w:sz w:val="22"/>
                <w:szCs w:val="22"/>
              </w:rPr>
            </w:pPr>
            <w:r>
              <w:rPr>
                <w:sz w:val="22"/>
                <w:szCs w:val="22"/>
              </w:rPr>
              <w:t>Ennetustegevustes</w:t>
            </w:r>
            <w:r w:rsidR="00326474">
              <w:rPr>
                <w:sz w:val="22"/>
                <w:szCs w:val="22"/>
              </w:rPr>
              <w:t xml:space="preserve"> osalejate arv</w:t>
            </w:r>
          </w:p>
        </w:tc>
        <w:tc>
          <w:tcPr>
            <w:tcW w:w="1559" w:type="dxa"/>
          </w:tcPr>
          <w:p w14:paraId="0F8761D7" w14:textId="0C197A62" w:rsidR="00326474" w:rsidRDefault="00326474" w:rsidP="00DB5885">
            <w:pPr>
              <w:autoSpaceDE w:val="0"/>
              <w:autoSpaceDN w:val="0"/>
              <w:adjustRightInd w:val="0"/>
              <w:rPr>
                <w:bCs/>
                <w:sz w:val="22"/>
                <w:szCs w:val="22"/>
              </w:rPr>
            </w:pPr>
            <w:r>
              <w:rPr>
                <w:bCs/>
                <w:sz w:val="22"/>
                <w:szCs w:val="22"/>
              </w:rPr>
              <w:t>1</w:t>
            </w:r>
            <w:r w:rsidR="0073313D">
              <w:rPr>
                <w:bCs/>
                <w:sz w:val="22"/>
                <w:szCs w:val="22"/>
              </w:rPr>
              <w:t>2</w:t>
            </w:r>
            <w:r>
              <w:rPr>
                <w:bCs/>
                <w:sz w:val="22"/>
                <w:szCs w:val="22"/>
              </w:rPr>
              <w:t>0</w:t>
            </w:r>
          </w:p>
        </w:tc>
        <w:tc>
          <w:tcPr>
            <w:tcW w:w="2604" w:type="dxa"/>
          </w:tcPr>
          <w:p w14:paraId="57C13AF0" w14:textId="597D7AA3" w:rsidR="00326474" w:rsidRDefault="006848F8" w:rsidP="00DB5885">
            <w:pPr>
              <w:pStyle w:val="Default"/>
              <w:jc w:val="both"/>
              <w:rPr>
                <w:sz w:val="23"/>
                <w:szCs w:val="23"/>
              </w:rPr>
            </w:pPr>
            <w:r>
              <w:rPr>
                <w:sz w:val="23"/>
                <w:szCs w:val="23"/>
              </w:rPr>
              <w:t>Ennetuskoolitustel osalenute arv.</w:t>
            </w:r>
          </w:p>
        </w:tc>
      </w:tr>
      <w:tr w:rsidR="00326474" w:rsidRPr="00EA1F3C" w14:paraId="50781BD5" w14:textId="77777777" w:rsidTr="00560B2E">
        <w:trPr>
          <w:trHeight w:val="363"/>
        </w:trPr>
        <w:tc>
          <w:tcPr>
            <w:tcW w:w="1170" w:type="dxa"/>
          </w:tcPr>
          <w:p w14:paraId="4CFA864F" w14:textId="77777777" w:rsidR="00326474" w:rsidRDefault="00326474" w:rsidP="00DB5885">
            <w:pPr>
              <w:pStyle w:val="Default"/>
              <w:jc w:val="both"/>
              <w:rPr>
                <w:sz w:val="23"/>
                <w:szCs w:val="23"/>
              </w:rPr>
            </w:pPr>
          </w:p>
        </w:tc>
        <w:tc>
          <w:tcPr>
            <w:tcW w:w="844" w:type="dxa"/>
          </w:tcPr>
          <w:p w14:paraId="41FF54DF" w14:textId="77777777" w:rsidR="00326474" w:rsidRDefault="00326474" w:rsidP="00DB5885">
            <w:pPr>
              <w:autoSpaceDE w:val="0"/>
              <w:autoSpaceDN w:val="0"/>
              <w:adjustRightInd w:val="0"/>
            </w:pPr>
          </w:p>
        </w:tc>
        <w:tc>
          <w:tcPr>
            <w:tcW w:w="850" w:type="dxa"/>
          </w:tcPr>
          <w:p w14:paraId="7B67D67C" w14:textId="77777777" w:rsidR="00326474" w:rsidRDefault="00326474" w:rsidP="00DB5885">
            <w:pPr>
              <w:autoSpaceDE w:val="0"/>
              <w:autoSpaceDN w:val="0"/>
              <w:adjustRightInd w:val="0"/>
            </w:pPr>
          </w:p>
        </w:tc>
        <w:tc>
          <w:tcPr>
            <w:tcW w:w="2074" w:type="dxa"/>
          </w:tcPr>
          <w:p w14:paraId="599C4D54" w14:textId="4F960AB6" w:rsidR="00326474" w:rsidRDefault="00326474" w:rsidP="00DB5885">
            <w:pPr>
              <w:autoSpaceDE w:val="0"/>
              <w:autoSpaceDN w:val="0"/>
              <w:adjustRightInd w:val="0"/>
              <w:rPr>
                <w:sz w:val="22"/>
                <w:szCs w:val="22"/>
              </w:rPr>
            </w:pPr>
            <w:r>
              <w:rPr>
                <w:sz w:val="22"/>
                <w:szCs w:val="22"/>
              </w:rPr>
              <w:t>Juhtrühma kohtumine</w:t>
            </w:r>
          </w:p>
        </w:tc>
        <w:tc>
          <w:tcPr>
            <w:tcW w:w="1559" w:type="dxa"/>
          </w:tcPr>
          <w:p w14:paraId="5C4F7A23" w14:textId="328EDDD1" w:rsidR="00326474" w:rsidRDefault="00326474" w:rsidP="00DB5885">
            <w:pPr>
              <w:autoSpaceDE w:val="0"/>
              <w:autoSpaceDN w:val="0"/>
              <w:adjustRightInd w:val="0"/>
              <w:rPr>
                <w:bCs/>
                <w:sz w:val="22"/>
                <w:szCs w:val="22"/>
              </w:rPr>
            </w:pPr>
            <w:r>
              <w:rPr>
                <w:bCs/>
                <w:sz w:val="22"/>
                <w:szCs w:val="22"/>
              </w:rPr>
              <w:t>1</w:t>
            </w:r>
          </w:p>
        </w:tc>
        <w:tc>
          <w:tcPr>
            <w:tcW w:w="2604" w:type="dxa"/>
          </w:tcPr>
          <w:p w14:paraId="700D7CC2" w14:textId="48995ABA" w:rsidR="00326474" w:rsidRDefault="00326474" w:rsidP="00DB5885">
            <w:pPr>
              <w:pStyle w:val="Default"/>
              <w:jc w:val="both"/>
              <w:rPr>
                <w:sz w:val="23"/>
                <w:szCs w:val="23"/>
              </w:rPr>
            </w:pPr>
            <w:r>
              <w:rPr>
                <w:sz w:val="22"/>
                <w:szCs w:val="22"/>
              </w:rPr>
              <w:t>Tegevuse juhtrühma  kohtumine 2024. aastal.</w:t>
            </w:r>
          </w:p>
        </w:tc>
      </w:tr>
    </w:tbl>
    <w:p w14:paraId="0E734347" w14:textId="77777777" w:rsidR="00FE03F5" w:rsidRPr="00EE58EF" w:rsidRDefault="00FE03F5" w:rsidP="00FE03F5">
      <w:pPr>
        <w:spacing w:line="240" w:lineRule="auto"/>
        <w:ind w:left="720"/>
        <w:rPr>
          <w:sz w:val="22"/>
          <w:szCs w:val="22"/>
        </w:rPr>
      </w:pPr>
    </w:p>
    <w:p w14:paraId="76E8B130" w14:textId="77777777" w:rsidR="00FE03F5" w:rsidRPr="001273EA" w:rsidRDefault="00FE03F5" w:rsidP="00FE03F5">
      <w:pPr>
        <w:pStyle w:val="Pealkiri2"/>
        <w:keepLines w:val="0"/>
        <w:widowControl/>
        <w:numPr>
          <w:ilvl w:val="0"/>
          <w:numId w:val="1"/>
        </w:numPr>
        <w:tabs>
          <w:tab w:val="clear" w:pos="720"/>
          <w:tab w:val="num" w:pos="0"/>
          <w:tab w:val="left" w:pos="426"/>
        </w:tabs>
        <w:suppressAutoHyphens w:val="0"/>
        <w:spacing w:before="240" w:after="60" w:line="240" w:lineRule="auto"/>
        <w:ind w:left="0" w:firstLine="0"/>
        <w:rPr>
          <w:rFonts w:ascii="Times New Roman" w:hAnsi="Times New Roman" w:cs="Times New Roman"/>
          <w:i/>
          <w:color w:val="auto"/>
          <w:sz w:val="24"/>
          <w:szCs w:val="24"/>
        </w:rPr>
      </w:pPr>
      <w:r w:rsidRPr="001273EA">
        <w:rPr>
          <w:rStyle w:val="Pealkiri1Mrk"/>
          <w:rFonts w:ascii="Times New Roman" w:hAnsi="Times New Roman"/>
          <w:b/>
          <w:color w:val="auto"/>
          <w:sz w:val="24"/>
          <w:szCs w:val="24"/>
        </w:rPr>
        <w:t xml:space="preserve">Toetatav tegevuse 2.3: </w:t>
      </w:r>
      <w:r>
        <w:rPr>
          <w:rStyle w:val="Pealkiri1Mrk"/>
          <w:rFonts w:ascii="Times New Roman" w:hAnsi="Times New Roman"/>
          <w:b/>
          <w:color w:val="auto"/>
          <w:sz w:val="24"/>
          <w:szCs w:val="24"/>
        </w:rPr>
        <w:t>Alkoholi ja teiste uimastitega seotud kahjude ja riskikäitumise vähendamise kompetentsi loomine</w:t>
      </w:r>
    </w:p>
    <w:p w14:paraId="67D4CCA6" w14:textId="4CF02A0F" w:rsidR="00114FB6" w:rsidRPr="00114FB6" w:rsidRDefault="00114FB6" w:rsidP="00114FB6">
      <w:pPr>
        <w:rPr>
          <w:b/>
        </w:rPr>
      </w:pPr>
    </w:p>
    <w:p w14:paraId="57E279B2" w14:textId="6B469F50" w:rsidR="00FE03F5" w:rsidRPr="00114FB6" w:rsidRDefault="00114FB6" w:rsidP="00FE03F5">
      <w:pPr>
        <w:pStyle w:val="Pealkiri2"/>
        <w:keepLines w:val="0"/>
        <w:widowControl/>
        <w:numPr>
          <w:ilvl w:val="1"/>
          <w:numId w:val="1"/>
        </w:numPr>
        <w:tabs>
          <w:tab w:val="clear" w:pos="720"/>
          <w:tab w:val="left" w:pos="426"/>
          <w:tab w:val="num" w:pos="851"/>
        </w:tabs>
        <w:suppressAutoHyphens w:val="0"/>
        <w:spacing w:before="240" w:after="60" w:line="240" w:lineRule="auto"/>
        <w:ind w:left="851" w:hanging="851"/>
        <w:rPr>
          <w:rFonts w:ascii="Times New Roman" w:hAnsi="Times New Roman" w:cs="Times New Roman"/>
          <w:b/>
          <w:color w:val="auto"/>
          <w:sz w:val="24"/>
          <w:szCs w:val="24"/>
        </w:rPr>
      </w:pPr>
      <w:bookmarkStart w:id="13" w:name="_Hlk137624777"/>
      <w:r w:rsidRPr="00114FB6">
        <w:rPr>
          <w:rFonts w:ascii="Times New Roman" w:hAnsi="Times New Roman" w:cs="Times New Roman"/>
          <w:b/>
          <w:color w:val="auto"/>
          <w:sz w:val="24"/>
          <w:szCs w:val="24"/>
        </w:rPr>
        <w:t>Sekkumisprogrammi ettevalmistamine, katsetamine, arendamine ja laiendamine</w:t>
      </w:r>
    </w:p>
    <w:p w14:paraId="63829328" w14:textId="5F0F8960" w:rsidR="00EA1470" w:rsidRPr="00AB0DC4" w:rsidRDefault="00EF687D" w:rsidP="00EF687D">
      <w:pPr>
        <w:rPr>
          <w:bCs/>
        </w:rPr>
      </w:pPr>
      <w:r>
        <w:rPr>
          <w:bCs/>
          <w:sz w:val="22"/>
          <w:szCs w:val="22"/>
        </w:rPr>
        <w:t>3.1.1.</w:t>
      </w:r>
      <w:r w:rsidRPr="00EF687D">
        <w:rPr>
          <w:bCs/>
          <w:sz w:val="22"/>
          <w:szCs w:val="22"/>
        </w:rPr>
        <w:t xml:space="preserve"> </w:t>
      </w:r>
      <w:r w:rsidRPr="00AB0DC4">
        <w:rPr>
          <w:bCs/>
        </w:rPr>
        <w:t>Partnerluslepingu sõlmimine. 2023. aastal sõlmi</w:t>
      </w:r>
      <w:r w:rsidR="00E67553">
        <w:rPr>
          <w:bCs/>
        </w:rPr>
        <w:t>s</w:t>
      </w:r>
      <w:r w:rsidRPr="00AB0DC4">
        <w:rPr>
          <w:bCs/>
        </w:rPr>
        <w:t xml:space="preserve"> elluviija partnerluslepingu Tervise Arengu Instituudiga (edaspidi punkti 3 raames </w:t>
      </w:r>
      <w:r w:rsidRPr="00B94A5B">
        <w:rPr>
          <w:bCs/>
          <w:i/>
          <w:iCs/>
        </w:rPr>
        <w:t>partner</w:t>
      </w:r>
      <w:r w:rsidRPr="00AB0DC4">
        <w:rPr>
          <w:bCs/>
        </w:rPr>
        <w:t>).</w:t>
      </w:r>
    </w:p>
    <w:p w14:paraId="1656766A" w14:textId="77777777" w:rsidR="00E67553" w:rsidRDefault="008B3446" w:rsidP="00EF687D">
      <w:pPr>
        <w:rPr>
          <w:bCs/>
        </w:rPr>
      </w:pPr>
      <w:r w:rsidRPr="00AB0DC4">
        <w:rPr>
          <w:bCs/>
        </w:rPr>
        <w:t xml:space="preserve">3.1.2. </w:t>
      </w:r>
      <w:r w:rsidR="00EF687D" w:rsidRPr="00AB0DC4">
        <w:rPr>
          <w:bCs/>
        </w:rPr>
        <w:t xml:space="preserve">Juhtrühma moodustamine ning kokku kutsumine. </w:t>
      </w:r>
    </w:p>
    <w:p w14:paraId="61C920BC" w14:textId="106FFD7D" w:rsidR="008B3446" w:rsidRPr="00AB0DC4" w:rsidRDefault="00E67553" w:rsidP="00EF687D">
      <w:pPr>
        <w:rPr>
          <w:bCs/>
        </w:rPr>
      </w:pPr>
      <w:r>
        <w:rPr>
          <w:bCs/>
        </w:rPr>
        <w:t xml:space="preserve">3.1.2.1. </w:t>
      </w:r>
      <w:r w:rsidR="00EF687D" w:rsidRPr="00AB0DC4">
        <w:rPr>
          <w:bCs/>
        </w:rPr>
        <w:t xml:space="preserve">2023. aastal </w:t>
      </w:r>
      <w:r w:rsidR="005B190C">
        <w:rPr>
          <w:bCs/>
        </w:rPr>
        <w:t>moodusta</w:t>
      </w:r>
      <w:r>
        <w:rPr>
          <w:bCs/>
        </w:rPr>
        <w:t>s</w:t>
      </w:r>
      <w:r w:rsidR="005B190C">
        <w:rPr>
          <w:bCs/>
        </w:rPr>
        <w:t xml:space="preserve"> elluviija tegevuse juhtrühma</w:t>
      </w:r>
      <w:r>
        <w:rPr>
          <w:bCs/>
        </w:rPr>
        <w:t xml:space="preserve">. </w:t>
      </w:r>
      <w:r w:rsidRPr="00E67553">
        <w:rPr>
          <w:bCs/>
        </w:rPr>
        <w:t>2024. aastal korraldab elluviija tegevuse juhtrühma kohtumise(d), et otsustada ja suunatata tegevuse arendamise ja laiendamisega seotud põhimõttelisi küsimusi ning anda hinnang tegevuse elluviimisele ja tulemustele.</w:t>
      </w:r>
    </w:p>
    <w:p w14:paraId="766CBC7F" w14:textId="39702F6B" w:rsidR="00860A90" w:rsidRDefault="008B3446" w:rsidP="00EF687D">
      <w:pPr>
        <w:rPr>
          <w:bCs/>
        </w:rPr>
      </w:pPr>
      <w:r w:rsidRPr="00AB0DC4">
        <w:rPr>
          <w:bCs/>
        </w:rPr>
        <w:t xml:space="preserve">3.1.3. </w:t>
      </w:r>
      <w:r w:rsidR="002E27D7" w:rsidRPr="00AB0DC4">
        <w:rPr>
          <w:bCs/>
        </w:rPr>
        <w:t>Sekkumisprogrammi ettevalmistami</w:t>
      </w:r>
      <w:r w:rsidR="008036C5" w:rsidRPr="00AB0DC4">
        <w:rPr>
          <w:bCs/>
        </w:rPr>
        <w:t>ne</w:t>
      </w:r>
      <w:r w:rsidR="00860A90">
        <w:rPr>
          <w:bCs/>
        </w:rPr>
        <w:t>:</w:t>
      </w:r>
      <w:r w:rsidR="008036C5" w:rsidRPr="00AB0DC4">
        <w:rPr>
          <w:bCs/>
        </w:rPr>
        <w:t xml:space="preserve"> </w:t>
      </w:r>
    </w:p>
    <w:p w14:paraId="6CD56C40" w14:textId="1AE04FCD" w:rsidR="00B94A5B" w:rsidRDefault="00860A90" w:rsidP="002E27D7">
      <w:pPr>
        <w:rPr>
          <w:bCs/>
        </w:rPr>
      </w:pPr>
      <w:r>
        <w:rPr>
          <w:bCs/>
        </w:rPr>
        <w:t xml:space="preserve">3.1.3.1. </w:t>
      </w:r>
      <w:r w:rsidR="00E67553">
        <w:rPr>
          <w:bCs/>
        </w:rPr>
        <w:t xml:space="preserve">2024. aastal </w:t>
      </w:r>
      <w:r w:rsidR="00326474">
        <w:rPr>
          <w:bCs/>
        </w:rPr>
        <w:t xml:space="preserve">jätkab </w:t>
      </w:r>
      <w:r w:rsidR="00E67553">
        <w:rPr>
          <w:bCs/>
        </w:rPr>
        <w:t>p</w:t>
      </w:r>
      <w:r w:rsidR="005B190C">
        <w:rPr>
          <w:bCs/>
        </w:rPr>
        <w:t xml:space="preserve">artner </w:t>
      </w:r>
      <w:r w:rsidR="00E67553">
        <w:rPr>
          <w:bCs/>
        </w:rPr>
        <w:t xml:space="preserve">jätkab </w:t>
      </w:r>
      <w:r w:rsidR="005B190C">
        <w:rPr>
          <w:bCs/>
        </w:rPr>
        <w:t>tutvu</w:t>
      </w:r>
      <w:r w:rsidR="00E67553">
        <w:rPr>
          <w:bCs/>
        </w:rPr>
        <w:t>mist</w:t>
      </w:r>
      <w:r w:rsidR="005B190C" w:rsidRPr="00AB0DC4">
        <w:rPr>
          <w:bCs/>
        </w:rPr>
        <w:t xml:space="preserve"> </w:t>
      </w:r>
      <w:r w:rsidR="000756E3" w:rsidRPr="000756E3">
        <w:rPr>
          <w:rFonts w:eastAsiaTheme="majorEastAsia" w:cstheme="majorBidi"/>
          <w:bCs/>
          <w:i/>
          <w:iCs/>
        </w:rPr>
        <w:t xml:space="preserve"> </w:t>
      </w:r>
      <w:r w:rsidR="000756E3" w:rsidRPr="00160B77">
        <w:rPr>
          <w:rFonts w:eastAsiaTheme="majorEastAsia" w:cstheme="majorBidi"/>
          <w:bCs/>
          <w:i/>
          <w:iCs/>
        </w:rPr>
        <w:t xml:space="preserve">Stockholm Prevents Alcohol and Drug Problems </w:t>
      </w:r>
      <w:r w:rsidR="000756E3" w:rsidRPr="00160B77">
        <w:rPr>
          <w:rFonts w:eastAsiaTheme="majorEastAsia" w:cstheme="majorBidi"/>
          <w:bCs/>
        </w:rPr>
        <w:t>(STAD</w:t>
      </w:r>
      <w:r w:rsidR="000756E3">
        <w:rPr>
          <w:rFonts w:eastAsiaTheme="majorEastAsia" w:cstheme="majorBidi"/>
          <w:bCs/>
        </w:rPr>
        <w:t>)</w:t>
      </w:r>
      <w:r w:rsidR="000756E3" w:rsidRPr="00AB0DC4">
        <w:rPr>
          <w:bCs/>
        </w:rPr>
        <w:t xml:space="preserve"> </w:t>
      </w:r>
      <w:r w:rsidR="002E27D7" w:rsidRPr="00AB0DC4">
        <w:rPr>
          <w:bCs/>
        </w:rPr>
        <w:t xml:space="preserve">programmi tulemustega ja rakendamist kirjeldavate materjalidega. </w:t>
      </w:r>
    </w:p>
    <w:p w14:paraId="1A6345E2" w14:textId="7088665C" w:rsidR="00860A90" w:rsidRDefault="00860A90" w:rsidP="002E27D7">
      <w:pPr>
        <w:rPr>
          <w:bCs/>
        </w:rPr>
      </w:pPr>
      <w:r>
        <w:rPr>
          <w:bCs/>
        </w:rPr>
        <w:t xml:space="preserve">3.1.3.2. </w:t>
      </w:r>
      <w:r w:rsidR="00E67553">
        <w:rPr>
          <w:bCs/>
        </w:rPr>
        <w:t>2024. aastal p</w:t>
      </w:r>
      <w:r>
        <w:rPr>
          <w:bCs/>
        </w:rPr>
        <w:t xml:space="preserve">artner </w:t>
      </w:r>
      <w:r w:rsidR="00E67553">
        <w:rPr>
          <w:bCs/>
        </w:rPr>
        <w:t xml:space="preserve"> jätkab </w:t>
      </w:r>
      <w:r>
        <w:rPr>
          <w:bCs/>
        </w:rPr>
        <w:t>s</w:t>
      </w:r>
      <w:r w:rsidR="002E27D7" w:rsidRPr="00AB0DC4">
        <w:rPr>
          <w:bCs/>
        </w:rPr>
        <w:t xml:space="preserve">ekkumisprogrammi </w:t>
      </w:r>
      <w:r w:rsidR="008036C5" w:rsidRPr="00AB0DC4">
        <w:rPr>
          <w:bCs/>
        </w:rPr>
        <w:t>kirjelduse</w:t>
      </w:r>
      <w:r>
        <w:rPr>
          <w:bCs/>
        </w:rPr>
        <w:t xml:space="preserve"> Eesti oludele kohandamise</w:t>
      </w:r>
      <w:r w:rsidR="00E67553">
        <w:rPr>
          <w:bCs/>
        </w:rPr>
        <w:t>ga</w:t>
      </w:r>
      <w:r w:rsidR="008036C5" w:rsidRPr="00AB0DC4">
        <w:rPr>
          <w:bCs/>
        </w:rPr>
        <w:t xml:space="preserve"> ja KOV tasandil sekkumisprogrammi läbiviimise juhendmaterjal</w:t>
      </w:r>
      <w:r>
        <w:rPr>
          <w:bCs/>
        </w:rPr>
        <w:t>i</w:t>
      </w:r>
      <w:r w:rsidR="008036C5" w:rsidRPr="00AB0DC4">
        <w:rPr>
          <w:bCs/>
        </w:rPr>
        <w:t xml:space="preserve"> </w:t>
      </w:r>
      <w:r w:rsidR="009F1BA4">
        <w:rPr>
          <w:bCs/>
        </w:rPr>
        <w:t>koostamise</w:t>
      </w:r>
      <w:r w:rsidR="00E67553">
        <w:rPr>
          <w:bCs/>
        </w:rPr>
        <w:t>ga</w:t>
      </w:r>
      <w:r w:rsidR="009F1BA4">
        <w:rPr>
          <w:bCs/>
        </w:rPr>
        <w:t xml:space="preserve"> </w:t>
      </w:r>
      <w:r>
        <w:rPr>
          <w:bCs/>
        </w:rPr>
        <w:t xml:space="preserve">lähtuvalt </w:t>
      </w:r>
      <w:r w:rsidR="00257040" w:rsidRPr="00AB0DC4">
        <w:rPr>
          <w:bCs/>
        </w:rPr>
        <w:t>Eesti õigusruumi</w:t>
      </w:r>
      <w:r>
        <w:rPr>
          <w:bCs/>
        </w:rPr>
        <w:t>st</w:t>
      </w:r>
      <w:r w:rsidR="00257040" w:rsidRPr="00AB0DC4">
        <w:rPr>
          <w:bCs/>
        </w:rPr>
        <w:t xml:space="preserve"> ja erinevate spetsialistide rollide</w:t>
      </w:r>
      <w:r>
        <w:rPr>
          <w:bCs/>
        </w:rPr>
        <w:t>st</w:t>
      </w:r>
      <w:r w:rsidR="008036C5" w:rsidRPr="00AB0DC4">
        <w:rPr>
          <w:bCs/>
        </w:rPr>
        <w:t>.</w:t>
      </w:r>
      <w:r w:rsidR="002E27D7" w:rsidRPr="00AB0DC4">
        <w:rPr>
          <w:bCs/>
        </w:rPr>
        <w:t xml:space="preserve"> </w:t>
      </w:r>
    </w:p>
    <w:p w14:paraId="2C62456A" w14:textId="335C696C" w:rsidR="00860A90" w:rsidRDefault="00860A90" w:rsidP="002E27D7">
      <w:pPr>
        <w:rPr>
          <w:bCs/>
        </w:rPr>
      </w:pPr>
      <w:r>
        <w:rPr>
          <w:bCs/>
        </w:rPr>
        <w:t xml:space="preserve">3.1.3.3 Partner </w:t>
      </w:r>
      <w:r w:rsidR="00E67553">
        <w:rPr>
          <w:bCs/>
        </w:rPr>
        <w:t xml:space="preserve">jätkab 2024. aastal </w:t>
      </w:r>
      <w:r>
        <w:rPr>
          <w:bCs/>
        </w:rPr>
        <w:t>s</w:t>
      </w:r>
      <w:r w:rsidR="002E27D7" w:rsidRPr="00AB0DC4">
        <w:rPr>
          <w:bCs/>
        </w:rPr>
        <w:t>ekkumisprogrammi läbiviimiseks vajalik</w:t>
      </w:r>
      <w:r w:rsidR="008036C5" w:rsidRPr="00AB0DC4">
        <w:rPr>
          <w:bCs/>
        </w:rPr>
        <w:t>e</w:t>
      </w:r>
      <w:r w:rsidR="002E27D7" w:rsidRPr="00AB0DC4">
        <w:rPr>
          <w:bCs/>
        </w:rPr>
        <w:t xml:space="preserve"> materjalid</w:t>
      </w:r>
      <w:r w:rsidR="008036C5" w:rsidRPr="00AB0DC4">
        <w:rPr>
          <w:bCs/>
        </w:rPr>
        <w:t>e</w:t>
      </w:r>
      <w:r w:rsidR="002E27D7" w:rsidRPr="00AB0DC4">
        <w:rPr>
          <w:bCs/>
        </w:rPr>
        <w:t xml:space="preserve"> (sealhulgas </w:t>
      </w:r>
      <w:r w:rsidR="00766543">
        <w:rPr>
          <w:bCs/>
        </w:rPr>
        <w:t xml:space="preserve">juhendmaterjal, </w:t>
      </w:r>
      <w:r w:rsidR="002E27D7" w:rsidRPr="00AB0DC4">
        <w:rPr>
          <w:bCs/>
        </w:rPr>
        <w:t>teaviku</w:t>
      </w:r>
      <w:r w:rsidR="00766543">
        <w:rPr>
          <w:bCs/>
        </w:rPr>
        <w:t>d</w:t>
      </w:r>
      <w:r w:rsidR="002E27D7" w:rsidRPr="00AB0DC4">
        <w:rPr>
          <w:bCs/>
        </w:rPr>
        <w:t>, jaotusmaterjalid</w:t>
      </w:r>
      <w:r w:rsidR="00766543">
        <w:rPr>
          <w:bCs/>
        </w:rPr>
        <w:t>, ankeedid</w:t>
      </w:r>
      <w:r w:rsidR="002E27D7" w:rsidRPr="00AB0DC4">
        <w:rPr>
          <w:bCs/>
        </w:rPr>
        <w:t xml:space="preserve"> ja teis</w:t>
      </w:r>
      <w:r w:rsidR="008036C5" w:rsidRPr="00AB0DC4">
        <w:rPr>
          <w:bCs/>
        </w:rPr>
        <w:t>e</w:t>
      </w:r>
      <w:r>
        <w:rPr>
          <w:bCs/>
        </w:rPr>
        <w:t>d</w:t>
      </w:r>
      <w:r w:rsidR="002E27D7" w:rsidRPr="00AB0DC4">
        <w:rPr>
          <w:bCs/>
        </w:rPr>
        <w:t xml:space="preserve"> töövahend</w:t>
      </w:r>
      <w:r w:rsidR="008036C5" w:rsidRPr="00AB0DC4">
        <w:rPr>
          <w:bCs/>
        </w:rPr>
        <w:t>i</w:t>
      </w:r>
      <w:r>
        <w:rPr>
          <w:bCs/>
        </w:rPr>
        <w:t>d</w:t>
      </w:r>
      <w:r w:rsidR="002E27D7" w:rsidRPr="00AB0DC4">
        <w:rPr>
          <w:bCs/>
        </w:rPr>
        <w:t>)</w:t>
      </w:r>
      <w:r w:rsidR="00257040" w:rsidRPr="00AB0DC4">
        <w:rPr>
          <w:bCs/>
        </w:rPr>
        <w:t xml:space="preserve"> koostami</w:t>
      </w:r>
      <w:r>
        <w:rPr>
          <w:bCs/>
        </w:rPr>
        <w:t>st</w:t>
      </w:r>
      <w:r w:rsidR="008036C5" w:rsidRPr="00AB0DC4">
        <w:rPr>
          <w:bCs/>
        </w:rPr>
        <w:t xml:space="preserve"> (sealhulgas tõl</w:t>
      </w:r>
      <w:r w:rsidR="00257040" w:rsidRPr="00AB0DC4">
        <w:rPr>
          <w:bCs/>
        </w:rPr>
        <w:t>kimine</w:t>
      </w:r>
      <w:r w:rsidR="00DC45D3" w:rsidRPr="00AB0DC4">
        <w:rPr>
          <w:bCs/>
        </w:rPr>
        <w:t xml:space="preserve">, </w:t>
      </w:r>
      <w:r w:rsidR="00766543">
        <w:rPr>
          <w:bCs/>
        </w:rPr>
        <w:t xml:space="preserve">kohandamine </w:t>
      </w:r>
      <w:r w:rsidR="001F481D">
        <w:rPr>
          <w:bCs/>
        </w:rPr>
        <w:t>eesti ja vene keelde ning</w:t>
      </w:r>
      <w:r w:rsidR="00766543">
        <w:rPr>
          <w:bCs/>
        </w:rPr>
        <w:t xml:space="preserve"> </w:t>
      </w:r>
      <w:r w:rsidR="00DC45D3" w:rsidRPr="00AB0DC4">
        <w:rPr>
          <w:bCs/>
        </w:rPr>
        <w:t>keeletoimetamine</w:t>
      </w:r>
      <w:r w:rsidR="008036C5" w:rsidRPr="00AB0DC4">
        <w:rPr>
          <w:bCs/>
        </w:rPr>
        <w:t>)</w:t>
      </w:r>
      <w:r w:rsidR="00DC45D3" w:rsidRPr="00AB0DC4">
        <w:rPr>
          <w:bCs/>
        </w:rPr>
        <w:t xml:space="preserve"> ning kujundami</w:t>
      </w:r>
      <w:r>
        <w:rPr>
          <w:bCs/>
        </w:rPr>
        <w:t>st</w:t>
      </w:r>
      <w:r w:rsidR="00DC45D3" w:rsidRPr="00AB0DC4">
        <w:rPr>
          <w:bCs/>
        </w:rPr>
        <w:t xml:space="preserve"> trükkimiseks või veebis avaldamiseks. </w:t>
      </w:r>
    </w:p>
    <w:p w14:paraId="6A5F7F05" w14:textId="47F38020" w:rsidR="008036C5" w:rsidRPr="00AB0DC4" w:rsidRDefault="00860A90" w:rsidP="002E27D7">
      <w:pPr>
        <w:rPr>
          <w:bCs/>
        </w:rPr>
      </w:pPr>
      <w:r>
        <w:rPr>
          <w:bCs/>
        </w:rPr>
        <w:t>3.1.3.4. Partner tutvustab s</w:t>
      </w:r>
      <w:r w:rsidR="002E27D7" w:rsidRPr="00AB0DC4">
        <w:rPr>
          <w:bCs/>
        </w:rPr>
        <w:t>ekkumisprogrammi kohtumistel, koosolekutel, seminaridel ja teistel asjakohastel üritustel.</w:t>
      </w:r>
      <w:r w:rsidR="00257040" w:rsidRPr="00AB0DC4">
        <w:rPr>
          <w:bCs/>
        </w:rPr>
        <w:t xml:space="preserve"> </w:t>
      </w:r>
      <w:r w:rsidR="008036C5" w:rsidRPr="00AB0DC4">
        <w:rPr>
          <w:bCs/>
        </w:rPr>
        <w:t>T</w:t>
      </w:r>
      <w:r>
        <w:rPr>
          <w:bCs/>
        </w:rPr>
        <w:t>oimuvad t</w:t>
      </w:r>
      <w:r w:rsidR="008036C5" w:rsidRPr="00AB0DC4">
        <w:rPr>
          <w:bCs/>
        </w:rPr>
        <w:t xml:space="preserve">öökohtumised projekti </w:t>
      </w:r>
      <w:r>
        <w:rPr>
          <w:bCs/>
        </w:rPr>
        <w:t xml:space="preserve">erinevate </w:t>
      </w:r>
      <w:r w:rsidR="008036C5" w:rsidRPr="00AB0DC4">
        <w:rPr>
          <w:bCs/>
        </w:rPr>
        <w:t xml:space="preserve">osapooltega </w:t>
      </w:r>
      <w:r>
        <w:rPr>
          <w:bCs/>
        </w:rPr>
        <w:t>(</w:t>
      </w:r>
      <w:r w:rsidR="008036C5" w:rsidRPr="00AB0DC4">
        <w:rPr>
          <w:bCs/>
        </w:rPr>
        <w:t xml:space="preserve">KOV, </w:t>
      </w:r>
      <w:r>
        <w:rPr>
          <w:bCs/>
        </w:rPr>
        <w:t>elluviija</w:t>
      </w:r>
      <w:r w:rsidR="008036C5" w:rsidRPr="00AB0DC4">
        <w:rPr>
          <w:bCs/>
        </w:rPr>
        <w:t xml:space="preserve">, </w:t>
      </w:r>
      <w:r>
        <w:rPr>
          <w:bCs/>
        </w:rPr>
        <w:t>partner,</w:t>
      </w:r>
      <w:r w:rsidRPr="00AB0DC4">
        <w:rPr>
          <w:bCs/>
        </w:rPr>
        <w:t xml:space="preserve"> </w:t>
      </w:r>
      <w:r w:rsidR="008036C5" w:rsidRPr="00AB0DC4">
        <w:rPr>
          <w:bCs/>
        </w:rPr>
        <w:t xml:space="preserve">meelelahutusasutuste </w:t>
      </w:r>
      <w:r>
        <w:rPr>
          <w:bCs/>
        </w:rPr>
        <w:t>esindaja</w:t>
      </w:r>
      <w:r w:rsidR="009F1BA4">
        <w:rPr>
          <w:bCs/>
        </w:rPr>
        <w:t>d</w:t>
      </w:r>
      <w:r>
        <w:rPr>
          <w:bCs/>
        </w:rPr>
        <w:t xml:space="preserve"> jt)</w:t>
      </w:r>
      <w:r w:rsidR="008036C5" w:rsidRPr="00AB0DC4">
        <w:rPr>
          <w:bCs/>
        </w:rPr>
        <w:t>.</w:t>
      </w:r>
    </w:p>
    <w:p w14:paraId="274E28D2" w14:textId="217D89F6" w:rsidR="002E27D7" w:rsidRPr="00AB0DC4" w:rsidRDefault="00766543" w:rsidP="002E27D7">
      <w:pPr>
        <w:rPr>
          <w:bCs/>
        </w:rPr>
      </w:pPr>
      <w:r>
        <w:rPr>
          <w:bCs/>
        </w:rPr>
        <w:t xml:space="preserve">3.1.3.4. Partner </w:t>
      </w:r>
      <w:r w:rsidR="00E67553">
        <w:rPr>
          <w:bCs/>
        </w:rPr>
        <w:t>jätkab</w:t>
      </w:r>
      <w:r>
        <w:rPr>
          <w:bCs/>
        </w:rPr>
        <w:t xml:space="preserve"> TAT-i punktis 2.3.3.1.3 kirjeldatud koolituste välja töötamist</w:t>
      </w:r>
      <w:r w:rsidR="00EB0ED2">
        <w:rPr>
          <w:bCs/>
        </w:rPr>
        <w:t xml:space="preserve"> ja läbi viimist</w:t>
      </w:r>
      <w:r w:rsidR="001F481D">
        <w:rPr>
          <w:bCs/>
        </w:rPr>
        <w:t xml:space="preserve"> ning koolitajate leidmist ja koolitamist. Selleks leiab ja kaasab partner vajalikud eksperdid ning </w:t>
      </w:r>
      <w:r w:rsidR="00DB00C4">
        <w:rPr>
          <w:bCs/>
        </w:rPr>
        <w:t>jätkab</w:t>
      </w:r>
      <w:r w:rsidR="001F481D">
        <w:rPr>
          <w:bCs/>
        </w:rPr>
        <w:t xml:space="preserve"> ka koolitusmaterjalide (sh ülesanded ja testid) välja töötamist (sh tõlkimine eesti ja vene keelde ning keeletoimetamine).</w:t>
      </w:r>
      <w:r w:rsidR="002E27D7" w:rsidRPr="00AB0DC4">
        <w:rPr>
          <w:bCs/>
        </w:rPr>
        <w:t xml:space="preserve"> </w:t>
      </w:r>
      <w:r w:rsidR="001F481D">
        <w:rPr>
          <w:bCs/>
        </w:rPr>
        <w:t xml:space="preserve">Partner </w:t>
      </w:r>
      <w:r w:rsidR="00DB00C4">
        <w:rPr>
          <w:bCs/>
        </w:rPr>
        <w:t>jätkab</w:t>
      </w:r>
      <w:r w:rsidR="00BF6F9C">
        <w:rPr>
          <w:bCs/>
        </w:rPr>
        <w:t xml:space="preserve"> </w:t>
      </w:r>
      <w:r w:rsidR="001F481D">
        <w:rPr>
          <w:bCs/>
        </w:rPr>
        <w:t xml:space="preserve">ka </w:t>
      </w:r>
      <w:r w:rsidR="00BF6F9C" w:rsidRPr="00AB0DC4">
        <w:rPr>
          <w:bCs/>
        </w:rPr>
        <w:t xml:space="preserve">e-koolituste pakkumiseks </w:t>
      </w:r>
      <w:r w:rsidR="002E27D7" w:rsidRPr="00AB0DC4">
        <w:rPr>
          <w:bCs/>
        </w:rPr>
        <w:t xml:space="preserve"> tehnili</w:t>
      </w:r>
      <w:r w:rsidR="00BF6F9C">
        <w:rPr>
          <w:bCs/>
        </w:rPr>
        <w:t>se</w:t>
      </w:r>
      <w:r w:rsidR="002E27D7" w:rsidRPr="00AB0DC4">
        <w:rPr>
          <w:bCs/>
        </w:rPr>
        <w:t xml:space="preserve"> lahendus</w:t>
      </w:r>
      <w:r w:rsidR="00BF6F9C">
        <w:rPr>
          <w:bCs/>
        </w:rPr>
        <w:t>e välja töötamist</w:t>
      </w:r>
      <w:r w:rsidR="002E27D7" w:rsidRPr="00AB0DC4">
        <w:rPr>
          <w:bCs/>
        </w:rPr>
        <w:t>.</w:t>
      </w:r>
    </w:p>
    <w:p w14:paraId="6F81E494" w14:textId="348A6C99" w:rsidR="00BF6F9C" w:rsidRDefault="00FB4895" w:rsidP="002E27D7">
      <w:pPr>
        <w:rPr>
          <w:bCs/>
        </w:rPr>
      </w:pPr>
      <w:r w:rsidRPr="00AB0DC4">
        <w:rPr>
          <w:bCs/>
        </w:rPr>
        <w:t xml:space="preserve">3.1.6. </w:t>
      </w:r>
      <w:r w:rsidR="002E27D7" w:rsidRPr="00AB0DC4">
        <w:rPr>
          <w:bCs/>
        </w:rPr>
        <w:t>Sekkumisprogrammi katseta</w:t>
      </w:r>
      <w:r w:rsidRPr="00AB0DC4">
        <w:rPr>
          <w:bCs/>
        </w:rPr>
        <w:t xml:space="preserve">mise ettevalmistamine vähemalt  kahes </w:t>
      </w:r>
      <w:r w:rsidR="002B65A9">
        <w:rPr>
          <w:bCs/>
        </w:rPr>
        <w:t xml:space="preserve"> </w:t>
      </w:r>
      <w:r w:rsidR="000756E3">
        <w:rPr>
          <w:bCs/>
        </w:rPr>
        <w:t xml:space="preserve">toetatava </w:t>
      </w:r>
      <w:r w:rsidR="00390ED1" w:rsidRPr="00390ED1">
        <w:rPr>
          <w:bCs/>
        </w:rPr>
        <w:t>tegevuse 2.4 raames turvalisuse arenguprogrammis osaleva</w:t>
      </w:r>
      <w:r w:rsidR="00390ED1">
        <w:rPr>
          <w:bCs/>
        </w:rPr>
        <w:t>s</w:t>
      </w:r>
      <w:r w:rsidR="00390ED1" w:rsidRPr="00390ED1">
        <w:rPr>
          <w:bCs/>
        </w:rPr>
        <w:t xml:space="preserve"> </w:t>
      </w:r>
      <w:r w:rsidRPr="00AB0DC4">
        <w:rPr>
          <w:bCs/>
        </w:rPr>
        <w:t>KOV-is</w:t>
      </w:r>
      <w:r w:rsidR="00EB0ED2">
        <w:rPr>
          <w:bCs/>
        </w:rPr>
        <w:t xml:space="preserve"> (selgumisel kas Narva ja Kohtla-Järve või Viljandi linn)</w:t>
      </w:r>
      <w:r w:rsidRPr="00AB0DC4">
        <w:rPr>
          <w:bCs/>
        </w:rPr>
        <w:t xml:space="preserve">. </w:t>
      </w:r>
      <w:r w:rsidR="00BF6F9C" w:rsidRPr="00BF6F9C">
        <w:rPr>
          <w:bCs/>
        </w:rPr>
        <w:t xml:space="preserve">Ettevalmistused hõlmavad järgnevat: </w:t>
      </w:r>
    </w:p>
    <w:p w14:paraId="61BD4C90" w14:textId="07163010" w:rsidR="00BF6F9C" w:rsidRPr="00BF6F9C" w:rsidRDefault="000756E3" w:rsidP="00BF6F9C">
      <w:pPr>
        <w:pStyle w:val="Loendilik"/>
        <w:numPr>
          <w:ilvl w:val="0"/>
          <w:numId w:val="3"/>
        </w:numPr>
        <w:rPr>
          <w:bCs/>
        </w:rPr>
      </w:pPr>
      <w:r>
        <w:rPr>
          <w:bCs/>
        </w:rPr>
        <w:t>sekkumisprogrammi</w:t>
      </w:r>
      <w:r w:rsidRPr="00BF6F9C">
        <w:rPr>
          <w:bCs/>
        </w:rPr>
        <w:t xml:space="preserve"> </w:t>
      </w:r>
      <w:r w:rsidR="00FB4895" w:rsidRPr="00BF6F9C">
        <w:rPr>
          <w:bCs/>
        </w:rPr>
        <w:t>koostöömudeli tutvustamine KOV-is</w:t>
      </w:r>
      <w:r w:rsidR="009F1BA4">
        <w:rPr>
          <w:bCs/>
        </w:rPr>
        <w:t>;</w:t>
      </w:r>
      <w:r w:rsidR="00FB4895" w:rsidRPr="00BF6F9C">
        <w:rPr>
          <w:bCs/>
        </w:rPr>
        <w:t xml:space="preserve"> </w:t>
      </w:r>
    </w:p>
    <w:p w14:paraId="539293DD" w14:textId="167922FB" w:rsidR="00BF6F9C" w:rsidRPr="00BF6F9C" w:rsidRDefault="00FB4895" w:rsidP="00BF6F9C">
      <w:pPr>
        <w:pStyle w:val="Loendilik"/>
        <w:numPr>
          <w:ilvl w:val="0"/>
          <w:numId w:val="3"/>
        </w:numPr>
        <w:rPr>
          <w:bCs/>
        </w:rPr>
      </w:pPr>
      <w:r w:rsidRPr="00BF6F9C">
        <w:rPr>
          <w:bCs/>
        </w:rPr>
        <w:t>vajalikest tegevustest ülevaate andmine</w:t>
      </w:r>
      <w:r w:rsidR="00462D04">
        <w:rPr>
          <w:bCs/>
        </w:rPr>
        <w:t>;</w:t>
      </w:r>
    </w:p>
    <w:p w14:paraId="7D9A7594" w14:textId="4D4488B2" w:rsidR="00DB00C4" w:rsidRDefault="000756E3" w:rsidP="00DB00C4">
      <w:pPr>
        <w:pStyle w:val="Loendilik"/>
        <w:numPr>
          <w:ilvl w:val="0"/>
          <w:numId w:val="3"/>
        </w:numPr>
        <w:rPr>
          <w:bCs/>
        </w:rPr>
      </w:pPr>
      <w:r>
        <w:rPr>
          <w:bCs/>
        </w:rPr>
        <w:t>sekkumisprogrammi</w:t>
      </w:r>
      <w:r w:rsidRPr="00DA681F">
        <w:rPr>
          <w:bCs/>
        </w:rPr>
        <w:t xml:space="preserve"> </w:t>
      </w:r>
      <w:r w:rsidR="00FB4895" w:rsidRPr="00DA681F">
        <w:rPr>
          <w:bCs/>
        </w:rPr>
        <w:t>meeskonna ja KOV vahelise koostöökorralduse kokkuleppimine</w:t>
      </w:r>
      <w:r w:rsidR="009F1BA4">
        <w:rPr>
          <w:bCs/>
        </w:rPr>
        <w:t>.</w:t>
      </w:r>
    </w:p>
    <w:p w14:paraId="1068CA1E" w14:textId="084919CD" w:rsidR="00DB00C4" w:rsidRDefault="00DB00C4" w:rsidP="003938EE">
      <w:pPr>
        <w:pStyle w:val="Loendilik"/>
        <w:ind w:left="0"/>
        <w:rPr>
          <w:bCs/>
        </w:rPr>
      </w:pPr>
      <w:r>
        <w:rPr>
          <w:bCs/>
        </w:rPr>
        <w:t>3.1.7.</w:t>
      </w:r>
      <w:r w:rsidR="00326474">
        <w:rPr>
          <w:bCs/>
        </w:rPr>
        <w:t xml:space="preserve"> </w:t>
      </w:r>
      <w:r>
        <w:rPr>
          <w:bCs/>
        </w:rPr>
        <w:t xml:space="preserve">Partneri eestvedamisel alustavad </w:t>
      </w:r>
      <w:r w:rsidR="00326474">
        <w:rPr>
          <w:bCs/>
        </w:rPr>
        <w:t xml:space="preserve">kaks toetatava </w:t>
      </w:r>
      <w:r w:rsidR="00326474" w:rsidRPr="00390ED1">
        <w:rPr>
          <w:bCs/>
        </w:rPr>
        <w:t>tegevuse 2.4 raames turvalisuse arenguprogrammis osaleva</w:t>
      </w:r>
      <w:r w:rsidR="00326474">
        <w:rPr>
          <w:bCs/>
        </w:rPr>
        <w:t>t</w:t>
      </w:r>
      <w:r w:rsidR="00326474" w:rsidRPr="00390ED1">
        <w:rPr>
          <w:bCs/>
        </w:rPr>
        <w:t xml:space="preserve"> </w:t>
      </w:r>
      <w:r w:rsidR="00326474" w:rsidRPr="00AB0DC4">
        <w:rPr>
          <w:bCs/>
        </w:rPr>
        <w:t xml:space="preserve">KOV-i </w:t>
      </w:r>
      <w:r w:rsidR="00326474">
        <w:rPr>
          <w:bCs/>
        </w:rPr>
        <w:t xml:space="preserve"> </w:t>
      </w:r>
      <w:r>
        <w:rPr>
          <w:bCs/>
        </w:rPr>
        <w:t xml:space="preserve">2024. aastal sekkumisprogrammi </w:t>
      </w:r>
      <w:r w:rsidR="004B2664">
        <w:rPr>
          <w:bCs/>
        </w:rPr>
        <w:t>katset</w:t>
      </w:r>
      <w:r w:rsidR="00EA184C">
        <w:rPr>
          <w:bCs/>
        </w:rPr>
        <w:t>amist</w:t>
      </w:r>
      <w:r>
        <w:rPr>
          <w:bCs/>
        </w:rPr>
        <w:t xml:space="preserve">. </w:t>
      </w:r>
      <w:r w:rsidR="00326474">
        <w:rPr>
          <w:bCs/>
        </w:rPr>
        <w:t xml:space="preserve">Nendeks on Tallinna linn ja Saaremaa vald. </w:t>
      </w:r>
      <w:r>
        <w:rPr>
          <w:bCs/>
        </w:rPr>
        <w:t>Partner juhendab, nõustab ja toetab sekku</w:t>
      </w:r>
      <w:r w:rsidR="00EA184C">
        <w:rPr>
          <w:bCs/>
        </w:rPr>
        <w:t xml:space="preserve">misprogrammi </w:t>
      </w:r>
      <w:r w:rsidR="004B2664">
        <w:rPr>
          <w:bCs/>
        </w:rPr>
        <w:t>katsetamist</w:t>
      </w:r>
      <w:r w:rsidR="00EA184C">
        <w:rPr>
          <w:bCs/>
        </w:rPr>
        <w:t xml:space="preserve"> </w:t>
      </w:r>
      <w:r w:rsidR="00326474">
        <w:rPr>
          <w:bCs/>
        </w:rPr>
        <w:t>nendes KOV-ides</w:t>
      </w:r>
      <w:r w:rsidR="00EA184C">
        <w:rPr>
          <w:bCs/>
        </w:rPr>
        <w:t>.</w:t>
      </w:r>
    </w:p>
    <w:p w14:paraId="0BD7F2AD" w14:textId="77777777" w:rsidR="00DB00C4" w:rsidRPr="00DB00C4" w:rsidRDefault="00DB00C4" w:rsidP="003938EE">
      <w:pPr>
        <w:pStyle w:val="Loendilik"/>
        <w:rPr>
          <w:bCs/>
        </w:rPr>
      </w:pPr>
    </w:p>
    <w:p w14:paraId="440BA3A7" w14:textId="0737A0E3" w:rsidR="002E27D7" w:rsidRPr="00AB0DC4" w:rsidRDefault="008062B7" w:rsidP="00601871">
      <w:pPr>
        <w:rPr>
          <w:bCs/>
        </w:rPr>
      </w:pPr>
      <w:r w:rsidRPr="00AB0DC4">
        <w:rPr>
          <w:bCs/>
        </w:rPr>
        <w:t>3.1.</w:t>
      </w:r>
      <w:r w:rsidR="00D14265">
        <w:rPr>
          <w:bCs/>
        </w:rPr>
        <w:t>8</w:t>
      </w:r>
      <w:r w:rsidRPr="00AB0DC4">
        <w:rPr>
          <w:bCs/>
        </w:rPr>
        <w:t xml:space="preserve">. </w:t>
      </w:r>
      <w:r w:rsidR="002E5D47">
        <w:rPr>
          <w:bCs/>
        </w:rPr>
        <w:t xml:space="preserve">Partner </w:t>
      </w:r>
      <w:r w:rsidR="00DB00C4">
        <w:rPr>
          <w:bCs/>
        </w:rPr>
        <w:t>jätkab</w:t>
      </w:r>
      <w:r w:rsidR="002E5D47">
        <w:rPr>
          <w:bCs/>
        </w:rPr>
        <w:t xml:space="preserve"> s</w:t>
      </w:r>
      <w:r w:rsidR="002E27D7" w:rsidRPr="00AB0DC4">
        <w:rPr>
          <w:bCs/>
        </w:rPr>
        <w:t>ekkumisprogrammiga seonduva</w:t>
      </w:r>
      <w:r w:rsidRPr="00AB0DC4">
        <w:rPr>
          <w:bCs/>
        </w:rPr>
        <w:t>te</w:t>
      </w:r>
      <w:r w:rsidR="002E27D7" w:rsidRPr="00AB0DC4">
        <w:rPr>
          <w:bCs/>
        </w:rPr>
        <w:t xml:space="preserve"> teavitustegevus</w:t>
      </w:r>
      <w:r w:rsidRPr="00AB0DC4">
        <w:rPr>
          <w:bCs/>
        </w:rPr>
        <w:t>te</w:t>
      </w:r>
      <w:r w:rsidR="002E5D47">
        <w:rPr>
          <w:bCs/>
        </w:rPr>
        <w:t xml:space="preserve"> ette valmistamist ja läbi viimist. Partner hangib jaotusmaterjalide (nt postrid, kleepsud, sildid, teavikud abi saamise võimaluste kohta jms) koostamise ja valmistamise (sh kujundamine, tiražeerimine)</w:t>
      </w:r>
      <w:r w:rsidR="00942BE9">
        <w:rPr>
          <w:bCs/>
        </w:rPr>
        <w:t>, mida levitada alkoholi tarvitamise keskkondades</w:t>
      </w:r>
      <w:r w:rsidR="002E27D7" w:rsidRPr="00AB0DC4">
        <w:rPr>
          <w:bCs/>
        </w:rPr>
        <w:t>.</w:t>
      </w:r>
    </w:p>
    <w:p w14:paraId="5060A2BA" w14:textId="4B9B68B8" w:rsidR="00FE03F5" w:rsidRPr="00AB0DC4" w:rsidRDefault="00601871" w:rsidP="002E27D7">
      <w:pPr>
        <w:rPr>
          <w:bCs/>
        </w:rPr>
      </w:pPr>
      <w:r w:rsidRPr="00AB0DC4">
        <w:rPr>
          <w:bCs/>
        </w:rPr>
        <w:t>3.1.</w:t>
      </w:r>
      <w:r w:rsidR="00D14265">
        <w:rPr>
          <w:bCs/>
        </w:rPr>
        <w:t>9</w:t>
      </w:r>
      <w:r w:rsidRPr="00AB0DC4">
        <w:rPr>
          <w:bCs/>
        </w:rPr>
        <w:t xml:space="preserve">. </w:t>
      </w:r>
      <w:r w:rsidR="00942BE9">
        <w:rPr>
          <w:bCs/>
        </w:rPr>
        <w:t xml:space="preserve"> Partner </w:t>
      </w:r>
      <w:r w:rsidR="00EB0ED2">
        <w:rPr>
          <w:bCs/>
        </w:rPr>
        <w:t>jätkab</w:t>
      </w:r>
      <w:r w:rsidR="00EB0ED2" w:rsidRPr="00AB0DC4">
        <w:rPr>
          <w:bCs/>
        </w:rPr>
        <w:t xml:space="preserve"> </w:t>
      </w:r>
      <w:r w:rsidRPr="00AB0DC4">
        <w:rPr>
          <w:bCs/>
        </w:rPr>
        <w:t>s</w:t>
      </w:r>
      <w:r w:rsidR="002E27D7" w:rsidRPr="00AB0DC4">
        <w:rPr>
          <w:bCs/>
        </w:rPr>
        <w:t>ekkumisprogrammi tulemuslikkuse ja mõju hindami</w:t>
      </w:r>
      <w:r w:rsidRPr="00AB0DC4">
        <w:rPr>
          <w:bCs/>
        </w:rPr>
        <w:t xml:space="preserve">se ettevalmistamisega. Selleks </w:t>
      </w:r>
      <w:r w:rsidR="00764F5F">
        <w:rPr>
          <w:bCs/>
        </w:rPr>
        <w:t xml:space="preserve">alustatakse </w:t>
      </w:r>
      <w:r w:rsidR="002E27D7" w:rsidRPr="00AB0DC4">
        <w:rPr>
          <w:bCs/>
        </w:rPr>
        <w:t>sekkumisprogrammi hindamise metoodika</w:t>
      </w:r>
      <w:r w:rsidR="00764F5F">
        <w:rPr>
          <w:bCs/>
        </w:rPr>
        <w:t xml:space="preserve"> väljatöötamist. </w:t>
      </w:r>
    </w:p>
    <w:p w14:paraId="264F9150" w14:textId="12275221" w:rsidR="00FE03F5" w:rsidRPr="009F1BA4" w:rsidRDefault="00AB0DC4" w:rsidP="00FE03F5">
      <w:pPr>
        <w:outlineLvl w:val="0"/>
        <w:rPr>
          <w:b/>
        </w:rPr>
      </w:pPr>
      <w:r w:rsidRPr="009F1BA4">
        <w:rPr>
          <w:bCs/>
        </w:rPr>
        <w:t xml:space="preserve">3.2. </w:t>
      </w:r>
      <w:r w:rsidRPr="009F1BA4">
        <w:rPr>
          <w:b/>
        </w:rPr>
        <w:t>Tegevused toimuvad 01.0</w:t>
      </w:r>
      <w:r w:rsidR="00D14265">
        <w:rPr>
          <w:b/>
        </w:rPr>
        <w:t>1</w:t>
      </w:r>
      <w:r w:rsidRPr="009F1BA4">
        <w:rPr>
          <w:b/>
        </w:rPr>
        <w:t>.202</w:t>
      </w:r>
      <w:r w:rsidR="00D14265">
        <w:rPr>
          <w:b/>
        </w:rPr>
        <w:t>4</w:t>
      </w:r>
      <w:r w:rsidRPr="009F1BA4">
        <w:rPr>
          <w:b/>
        </w:rPr>
        <w:t>-31.12.202</w:t>
      </w:r>
      <w:r w:rsidR="00D14265">
        <w:rPr>
          <w:b/>
        </w:rPr>
        <w:t>4</w:t>
      </w:r>
    </w:p>
    <w:bookmarkEnd w:id="13"/>
    <w:p w14:paraId="3629C3C0" w14:textId="77777777" w:rsidR="00AB0DC4" w:rsidRPr="00AB0DC4" w:rsidRDefault="00AB0DC4" w:rsidP="00FE03F5">
      <w:pPr>
        <w:outlineLvl w:val="0"/>
        <w:rPr>
          <w:b/>
          <w:sz w:val="22"/>
          <w:szCs w:val="22"/>
        </w:rPr>
      </w:pPr>
    </w:p>
    <w:p w14:paraId="55867870" w14:textId="77777777" w:rsidR="00FE03F5" w:rsidRPr="007725E4" w:rsidRDefault="00FE03F5" w:rsidP="00FE03F5">
      <w:pPr>
        <w:outlineLvl w:val="0"/>
        <w:rPr>
          <w:b/>
        </w:rPr>
      </w:pPr>
      <w:r w:rsidRPr="007725E4">
        <w:rPr>
          <w:b/>
        </w:rPr>
        <w:t>Tabel 3. Tegevustega seotud näitajad</w:t>
      </w:r>
    </w:p>
    <w:p w14:paraId="22C73A61" w14:textId="77777777" w:rsidR="00FE03F5" w:rsidRPr="008D2D5B" w:rsidRDefault="00FE03F5" w:rsidP="00FE03F5">
      <w:pPr>
        <w:outlineLvl w:val="0"/>
        <w:rPr>
          <w:b/>
          <w:sz w:val="22"/>
          <w:szCs w:val="22"/>
        </w:rPr>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67EDAFE1" w14:textId="77777777" w:rsidTr="00560B2E">
        <w:trPr>
          <w:trHeight w:val="670"/>
        </w:trPr>
        <w:tc>
          <w:tcPr>
            <w:tcW w:w="1170" w:type="dxa"/>
          </w:tcPr>
          <w:p w14:paraId="50175EF9"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p>
        </w:tc>
        <w:tc>
          <w:tcPr>
            <w:tcW w:w="844" w:type="dxa"/>
          </w:tcPr>
          <w:p w14:paraId="2BA35817"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347737D5"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5CA5B92C"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5CBDC22C" w14:textId="77777777" w:rsidR="00FE03F5" w:rsidRPr="00DA4C2E" w:rsidRDefault="00FE03F5" w:rsidP="003305E7">
            <w:pPr>
              <w:autoSpaceDE w:val="0"/>
              <w:autoSpaceDN w:val="0"/>
              <w:adjustRightInd w:val="0"/>
              <w:rPr>
                <w:b/>
                <w:bCs/>
                <w:sz w:val="22"/>
                <w:szCs w:val="22"/>
              </w:rPr>
            </w:pPr>
            <w:r>
              <w:rPr>
                <w:b/>
                <w:bCs/>
                <w:sz w:val="22"/>
                <w:szCs w:val="22"/>
              </w:rPr>
              <w:t>Alategevuste väljundid tegevuskava perioodil</w:t>
            </w:r>
          </w:p>
        </w:tc>
        <w:tc>
          <w:tcPr>
            <w:tcW w:w="1559" w:type="dxa"/>
            <w:hideMark/>
          </w:tcPr>
          <w:p w14:paraId="76CEEF1E"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7BB849A1"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326474" w:rsidRPr="00EA1F3C" w14:paraId="1440122C" w14:textId="77777777" w:rsidTr="00560B2E">
        <w:trPr>
          <w:trHeight w:val="363"/>
        </w:trPr>
        <w:tc>
          <w:tcPr>
            <w:tcW w:w="1170" w:type="dxa"/>
            <w:vMerge w:val="restart"/>
          </w:tcPr>
          <w:p w14:paraId="0C3972DA" w14:textId="5F1231DF" w:rsidR="00326474" w:rsidRPr="00EA1F3C" w:rsidRDefault="00326474" w:rsidP="003305E7">
            <w:pPr>
              <w:autoSpaceDE w:val="0"/>
              <w:autoSpaceDN w:val="0"/>
              <w:adjustRightInd w:val="0"/>
              <w:rPr>
                <w:sz w:val="22"/>
                <w:szCs w:val="22"/>
              </w:rPr>
            </w:pPr>
            <w:r w:rsidRPr="00AB0DC4">
              <w:rPr>
                <w:sz w:val="22"/>
                <w:szCs w:val="22"/>
              </w:rPr>
              <w:t>Ennetus-tegevustes osalejate arv</w:t>
            </w:r>
          </w:p>
        </w:tc>
        <w:tc>
          <w:tcPr>
            <w:tcW w:w="844" w:type="dxa"/>
            <w:vMerge w:val="restart"/>
          </w:tcPr>
          <w:p w14:paraId="12F7C587" w14:textId="44D351D9" w:rsidR="00326474" w:rsidRPr="00EA1F3C" w:rsidRDefault="00326474" w:rsidP="003305E7">
            <w:pPr>
              <w:autoSpaceDE w:val="0"/>
              <w:autoSpaceDN w:val="0"/>
              <w:adjustRightInd w:val="0"/>
              <w:rPr>
                <w:sz w:val="22"/>
                <w:szCs w:val="22"/>
              </w:rPr>
            </w:pPr>
            <w:r>
              <w:rPr>
                <w:sz w:val="22"/>
                <w:szCs w:val="22"/>
              </w:rPr>
              <w:t>80</w:t>
            </w:r>
          </w:p>
        </w:tc>
        <w:tc>
          <w:tcPr>
            <w:tcW w:w="850" w:type="dxa"/>
            <w:vMerge w:val="restart"/>
          </w:tcPr>
          <w:p w14:paraId="46618596" w14:textId="56036F7B" w:rsidR="00326474" w:rsidRPr="00EA1F3C" w:rsidRDefault="00326474" w:rsidP="003305E7">
            <w:pPr>
              <w:autoSpaceDE w:val="0"/>
              <w:autoSpaceDN w:val="0"/>
              <w:adjustRightInd w:val="0"/>
              <w:rPr>
                <w:sz w:val="22"/>
                <w:szCs w:val="22"/>
              </w:rPr>
            </w:pPr>
            <w:r>
              <w:rPr>
                <w:sz w:val="22"/>
                <w:szCs w:val="22"/>
              </w:rPr>
              <w:t>380</w:t>
            </w:r>
          </w:p>
        </w:tc>
        <w:tc>
          <w:tcPr>
            <w:tcW w:w="2074" w:type="dxa"/>
          </w:tcPr>
          <w:p w14:paraId="264EB884" w14:textId="615D3921" w:rsidR="00326474" w:rsidRPr="00EA1F3C" w:rsidRDefault="00326474" w:rsidP="003305E7">
            <w:pPr>
              <w:autoSpaceDE w:val="0"/>
              <w:autoSpaceDN w:val="0"/>
              <w:adjustRightInd w:val="0"/>
              <w:rPr>
                <w:sz w:val="22"/>
                <w:szCs w:val="22"/>
              </w:rPr>
            </w:pPr>
            <w:r>
              <w:rPr>
                <w:sz w:val="22"/>
                <w:szCs w:val="22"/>
              </w:rPr>
              <w:t>Sekkumisprogrammi koolitused</w:t>
            </w:r>
          </w:p>
        </w:tc>
        <w:tc>
          <w:tcPr>
            <w:tcW w:w="1559" w:type="dxa"/>
          </w:tcPr>
          <w:p w14:paraId="35095E72" w14:textId="57615EF7" w:rsidR="00326474" w:rsidRPr="00EA1F3C" w:rsidRDefault="00326474" w:rsidP="003305E7">
            <w:pPr>
              <w:autoSpaceDE w:val="0"/>
              <w:autoSpaceDN w:val="0"/>
              <w:adjustRightInd w:val="0"/>
              <w:rPr>
                <w:bCs/>
                <w:sz w:val="22"/>
                <w:szCs w:val="22"/>
              </w:rPr>
            </w:pPr>
            <w:r>
              <w:rPr>
                <w:bCs/>
                <w:sz w:val="22"/>
                <w:szCs w:val="22"/>
              </w:rPr>
              <w:t>4</w:t>
            </w:r>
          </w:p>
        </w:tc>
        <w:tc>
          <w:tcPr>
            <w:tcW w:w="2604" w:type="dxa"/>
          </w:tcPr>
          <w:p w14:paraId="4379019F" w14:textId="254DF2EA" w:rsidR="00326474" w:rsidRPr="00AB0DC4" w:rsidRDefault="000E2CAD" w:rsidP="00AB0DC4">
            <w:pPr>
              <w:pStyle w:val="Default"/>
              <w:jc w:val="both"/>
              <w:rPr>
                <w:sz w:val="23"/>
                <w:szCs w:val="23"/>
              </w:rPr>
            </w:pPr>
            <w:r>
              <w:rPr>
                <w:sz w:val="23"/>
                <w:szCs w:val="23"/>
              </w:rPr>
              <w:t>T</w:t>
            </w:r>
            <w:r w:rsidR="00326474">
              <w:rPr>
                <w:sz w:val="23"/>
                <w:szCs w:val="23"/>
              </w:rPr>
              <w:t xml:space="preserve">oimunud </w:t>
            </w:r>
            <w:r>
              <w:rPr>
                <w:sz w:val="23"/>
                <w:szCs w:val="23"/>
              </w:rPr>
              <w:t xml:space="preserve">on </w:t>
            </w:r>
            <w:r w:rsidR="00326474">
              <w:rPr>
                <w:sz w:val="23"/>
                <w:szCs w:val="23"/>
              </w:rPr>
              <w:t>ettevõtjate ja KOV ning politseinike koolitused.</w:t>
            </w:r>
          </w:p>
        </w:tc>
      </w:tr>
      <w:tr w:rsidR="00326474" w:rsidRPr="00EA1F3C" w14:paraId="785DB005" w14:textId="77777777" w:rsidTr="00560B2E">
        <w:trPr>
          <w:trHeight w:val="363"/>
        </w:trPr>
        <w:tc>
          <w:tcPr>
            <w:tcW w:w="1170" w:type="dxa"/>
            <w:vMerge/>
          </w:tcPr>
          <w:p w14:paraId="28EF1E97" w14:textId="77777777" w:rsidR="00326474" w:rsidRPr="00AB0DC4" w:rsidRDefault="00326474" w:rsidP="003305E7">
            <w:pPr>
              <w:autoSpaceDE w:val="0"/>
              <w:autoSpaceDN w:val="0"/>
              <w:adjustRightInd w:val="0"/>
              <w:rPr>
                <w:sz w:val="22"/>
                <w:szCs w:val="22"/>
              </w:rPr>
            </w:pPr>
          </w:p>
        </w:tc>
        <w:tc>
          <w:tcPr>
            <w:tcW w:w="844" w:type="dxa"/>
            <w:vMerge/>
          </w:tcPr>
          <w:p w14:paraId="78754C03" w14:textId="77777777" w:rsidR="00326474" w:rsidRDefault="00326474" w:rsidP="003305E7">
            <w:pPr>
              <w:autoSpaceDE w:val="0"/>
              <w:autoSpaceDN w:val="0"/>
              <w:adjustRightInd w:val="0"/>
              <w:rPr>
                <w:sz w:val="22"/>
                <w:szCs w:val="22"/>
              </w:rPr>
            </w:pPr>
          </w:p>
        </w:tc>
        <w:tc>
          <w:tcPr>
            <w:tcW w:w="850" w:type="dxa"/>
            <w:vMerge/>
          </w:tcPr>
          <w:p w14:paraId="46F20208" w14:textId="77777777" w:rsidR="00326474" w:rsidRDefault="00326474" w:rsidP="003305E7">
            <w:pPr>
              <w:autoSpaceDE w:val="0"/>
              <w:autoSpaceDN w:val="0"/>
              <w:adjustRightInd w:val="0"/>
              <w:rPr>
                <w:sz w:val="22"/>
                <w:szCs w:val="22"/>
              </w:rPr>
            </w:pPr>
          </w:p>
        </w:tc>
        <w:tc>
          <w:tcPr>
            <w:tcW w:w="2074" w:type="dxa"/>
          </w:tcPr>
          <w:p w14:paraId="4D44B8F5" w14:textId="7835D1FD" w:rsidR="00326474" w:rsidRDefault="00326474" w:rsidP="003305E7">
            <w:pPr>
              <w:autoSpaceDE w:val="0"/>
              <w:autoSpaceDN w:val="0"/>
              <w:adjustRightInd w:val="0"/>
              <w:rPr>
                <w:sz w:val="22"/>
                <w:szCs w:val="22"/>
              </w:rPr>
            </w:pPr>
            <w:r>
              <w:rPr>
                <w:sz w:val="22"/>
                <w:szCs w:val="22"/>
              </w:rPr>
              <w:t xml:space="preserve">Sekkumisprogrammi katsetamine </w:t>
            </w:r>
          </w:p>
        </w:tc>
        <w:tc>
          <w:tcPr>
            <w:tcW w:w="1559" w:type="dxa"/>
          </w:tcPr>
          <w:p w14:paraId="607876DA" w14:textId="460D33AE" w:rsidR="00326474" w:rsidRDefault="00326474" w:rsidP="003305E7">
            <w:pPr>
              <w:autoSpaceDE w:val="0"/>
              <w:autoSpaceDN w:val="0"/>
              <w:adjustRightInd w:val="0"/>
              <w:rPr>
                <w:bCs/>
                <w:sz w:val="22"/>
                <w:szCs w:val="22"/>
              </w:rPr>
            </w:pPr>
            <w:r>
              <w:rPr>
                <w:bCs/>
                <w:sz w:val="22"/>
                <w:szCs w:val="22"/>
              </w:rPr>
              <w:t>2</w:t>
            </w:r>
          </w:p>
        </w:tc>
        <w:tc>
          <w:tcPr>
            <w:tcW w:w="2604" w:type="dxa"/>
          </w:tcPr>
          <w:p w14:paraId="08747FF6" w14:textId="72E2A894" w:rsidR="00326474" w:rsidRDefault="00326474" w:rsidP="00AB0DC4">
            <w:pPr>
              <w:pStyle w:val="Default"/>
              <w:jc w:val="both"/>
              <w:rPr>
                <w:sz w:val="23"/>
                <w:szCs w:val="23"/>
              </w:rPr>
            </w:pPr>
            <w:r>
              <w:rPr>
                <w:sz w:val="23"/>
                <w:szCs w:val="23"/>
              </w:rPr>
              <w:t xml:space="preserve">Partner valmistab ette sekkumisprogrammi katsetamise Tallinnas ja Saaremaal </w:t>
            </w:r>
          </w:p>
        </w:tc>
      </w:tr>
      <w:tr w:rsidR="006848F8" w:rsidRPr="00EA1F3C" w14:paraId="38F9D1FA" w14:textId="77777777" w:rsidTr="00560B2E">
        <w:trPr>
          <w:trHeight w:val="363"/>
        </w:trPr>
        <w:tc>
          <w:tcPr>
            <w:tcW w:w="1170" w:type="dxa"/>
          </w:tcPr>
          <w:p w14:paraId="7A92E49F" w14:textId="77777777" w:rsidR="006848F8" w:rsidRPr="00AB0DC4" w:rsidRDefault="006848F8" w:rsidP="003305E7">
            <w:pPr>
              <w:autoSpaceDE w:val="0"/>
              <w:autoSpaceDN w:val="0"/>
              <w:adjustRightInd w:val="0"/>
              <w:rPr>
                <w:sz w:val="22"/>
                <w:szCs w:val="22"/>
              </w:rPr>
            </w:pPr>
          </w:p>
        </w:tc>
        <w:tc>
          <w:tcPr>
            <w:tcW w:w="844" w:type="dxa"/>
          </w:tcPr>
          <w:p w14:paraId="7059A02B" w14:textId="77777777" w:rsidR="006848F8" w:rsidRDefault="006848F8" w:rsidP="003305E7">
            <w:pPr>
              <w:autoSpaceDE w:val="0"/>
              <w:autoSpaceDN w:val="0"/>
              <w:adjustRightInd w:val="0"/>
              <w:rPr>
                <w:sz w:val="22"/>
                <w:szCs w:val="22"/>
              </w:rPr>
            </w:pPr>
          </w:p>
        </w:tc>
        <w:tc>
          <w:tcPr>
            <w:tcW w:w="850" w:type="dxa"/>
          </w:tcPr>
          <w:p w14:paraId="39628DEE" w14:textId="77777777" w:rsidR="006848F8" w:rsidRDefault="006848F8" w:rsidP="003305E7">
            <w:pPr>
              <w:autoSpaceDE w:val="0"/>
              <w:autoSpaceDN w:val="0"/>
              <w:adjustRightInd w:val="0"/>
              <w:rPr>
                <w:sz w:val="22"/>
                <w:szCs w:val="22"/>
              </w:rPr>
            </w:pPr>
          </w:p>
        </w:tc>
        <w:tc>
          <w:tcPr>
            <w:tcW w:w="2074" w:type="dxa"/>
          </w:tcPr>
          <w:p w14:paraId="14EBA421" w14:textId="6ACCDE1C" w:rsidR="006848F8" w:rsidRDefault="006848F8" w:rsidP="003305E7">
            <w:pPr>
              <w:autoSpaceDE w:val="0"/>
              <w:autoSpaceDN w:val="0"/>
              <w:adjustRightInd w:val="0"/>
              <w:rPr>
                <w:sz w:val="22"/>
                <w:szCs w:val="22"/>
              </w:rPr>
            </w:pPr>
            <w:r>
              <w:rPr>
                <w:sz w:val="22"/>
                <w:szCs w:val="22"/>
              </w:rPr>
              <w:t>Ennetustegevustes osalejate arv</w:t>
            </w:r>
          </w:p>
        </w:tc>
        <w:tc>
          <w:tcPr>
            <w:tcW w:w="1559" w:type="dxa"/>
          </w:tcPr>
          <w:p w14:paraId="2F043019" w14:textId="2520F2F1" w:rsidR="006848F8" w:rsidRDefault="006848F8" w:rsidP="003305E7">
            <w:pPr>
              <w:autoSpaceDE w:val="0"/>
              <w:autoSpaceDN w:val="0"/>
              <w:adjustRightInd w:val="0"/>
              <w:rPr>
                <w:bCs/>
                <w:sz w:val="22"/>
                <w:szCs w:val="22"/>
              </w:rPr>
            </w:pPr>
            <w:r>
              <w:rPr>
                <w:bCs/>
                <w:sz w:val="22"/>
                <w:szCs w:val="22"/>
              </w:rPr>
              <w:t>80</w:t>
            </w:r>
          </w:p>
        </w:tc>
        <w:tc>
          <w:tcPr>
            <w:tcW w:w="2604" w:type="dxa"/>
          </w:tcPr>
          <w:p w14:paraId="4EB60C11" w14:textId="501E9CC2" w:rsidR="006848F8" w:rsidRDefault="006848F8" w:rsidP="00AB0DC4">
            <w:pPr>
              <w:pStyle w:val="Default"/>
              <w:jc w:val="both"/>
              <w:rPr>
                <w:sz w:val="23"/>
                <w:szCs w:val="23"/>
              </w:rPr>
            </w:pPr>
            <w:r>
              <w:rPr>
                <w:sz w:val="23"/>
                <w:szCs w:val="23"/>
              </w:rPr>
              <w:t>Sekkumisprogrammi koolitustel osalenute arv.</w:t>
            </w:r>
          </w:p>
        </w:tc>
      </w:tr>
      <w:tr w:rsidR="00326474" w:rsidRPr="00EA1F3C" w14:paraId="691D01F6" w14:textId="77777777" w:rsidTr="00560B2E">
        <w:trPr>
          <w:trHeight w:val="363"/>
        </w:trPr>
        <w:tc>
          <w:tcPr>
            <w:tcW w:w="1170" w:type="dxa"/>
          </w:tcPr>
          <w:p w14:paraId="341C6AB4" w14:textId="77777777" w:rsidR="00326474" w:rsidRPr="00AB0DC4" w:rsidRDefault="00326474" w:rsidP="003305E7">
            <w:pPr>
              <w:autoSpaceDE w:val="0"/>
              <w:autoSpaceDN w:val="0"/>
              <w:adjustRightInd w:val="0"/>
              <w:rPr>
                <w:sz w:val="22"/>
                <w:szCs w:val="22"/>
              </w:rPr>
            </w:pPr>
          </w:p>
        </w:tc>
        <w:tc>
          <w:tcPr>
            <w:tcW w:w="844" w:type="dxa"/>
          </w:tcPr>
          <w:p w14:paraId="41365AA0" w14:textId="77777777" w:rsidR="00326474" w:rsidRDefault="00326474" w:rsidP="003305E7">
            <w:pPr>
              <w:autoSpaceDE w:val="0"/>
              <w:autoSpaceDN w:val="0"/>
              <w:adjustRightInd w:val="0"/>
              <w:rPr>
                <w:sz w:val="22"/>
                <w:szCs w:val="22"/>
              </w:rPr>
            </w:pPr>
          </w:p>
        </w:tc>
        <w:tc>
          <w:tcPr>
            <w:tcW w:w="850" w:type="dxa"/>
          </w:tcPr>
          <w:p w14:paraId="5D3F80CB" w14:textId="77777777" w:rsidR="00326474" w:rsidRDefault="00326474" w:rsidP="003305E7">
            <w:pPr>
              <w:autoSpaceDE w:val="0"/>
              <w:autoSpaceDN w:val="0"/>
              <w:adjustRightInd w:val="0"/>
              <w:rPr>
                <w:sz w:val="22"/>
                <w:szCs w:val="22"/>
              </w:rPr>
            </w:pPr>
          </w:p>
        </w:tc>
        <w:tc>
          <w:tcPr>
            <w:tcW w:w="2074" w:type="dxa"/>
          </w:tcPr>
          <w:p w14:paraId="683CCF53" w14:textId="257FBC48" w:rsidR="00326474" w:rsidRDefault="00326474" w:rsidP="003305E7">
            <w:pPr>
              <w:autoSpaceDE w:val="0"/>
              <w:autoSpaceDN w:val="0"/>
              <w:adjustRightInd w:val="0"/>
              <w:rPr>
                <w:sz w:val="22"/>
                <w:szCs w:val="22"/>
              </w:rPr>
            </w:pPr>
            <w:r>
              <w:rPr>
                <w:sz w:val="22"/>
                <w:szCs w:val="22"/>
              </w:rPr>
              <w:t>Juhtrühma kohtumine</w:t>
            </w:r>
          </w:p>
        </w:tc>
        <w:tc>
          <w:tcPr>
            <w:tcW w:w="1559" w:type="dxa"/>
          </w:tcPr>
          <w:p w14:paraId="7FEA8C59" w14:textId="61E56168" w:rsidR="00326474" w:rsidRDefault="00326474" w:rsidP="003305E7">
            <w:pPr>
              <w:autoSpaceDE w:val="0"/>
              <w:autoSpaceDN w:val="0"/>
              <w:adjustRightInd w:val="0"/>
              <w:rPr>
                <w:bCs/>
                <w:sz w:val="22"/>
                <w:szCs w:val="22"/>
              </w:rPr>
            </w:pPr>
            <w:r>
              <w:rPr>
                <w:bCs/>
                <w:sz w:val="22"/>
                <w:szCs w:val="22"/>
              </w:rPr>
              <w:t>1</w:t>
            </w:r>
          </w:p>
        </w:tc>
        <w:tc>
          <w:tcPr>
            <w:tcW w:w="2604" w:type="dxa"/>
          </w:tcPr>
          <w:p w14:paraId="6417336E" w14:textId="13CB4F64" w:rsidR="00326474" w:rsidRDefault="00326474" w:rsidP="00AB0DC4">
            <w:pPr>
              <w:pStyle w:val="Default"/>
              <w:jc w:val="both"/>
              <w:rPr>
                <w:sz w:val="23"/>
                <w:szCs w:val="23"/>
              </w:rPr>
            </w:pPr>
            <w:r>
              <w:rPr>
                <w:sz w:val="22"/>
                <w:szCs w:val="22"/>
              </w:rPr>
              <w:t>Tegevuse juhtrühma  kohtumine 2024. aastal.</w:t>
            </w:r>
          </w:p>
        </w:tc>
      </w:tr>
    </w:tbl>
    <w:p w14:paraId="0AF16617" w14:textId="77777777" w:rsidR="00FE03F5" w:rsidRDefault="00FE03F5" w:rsidP="00FE03F5">
      <w:pPr>
        <w:outlineLvl w:val="0"/>
        <w:rPr>
          <w:b/>
          <w:sz w:val="22"/>
          <w:szCs w:val="22"/>
        </w:rPr>
      </w:pPr>
    </w:p>
    <w:p w14:paraId="69E643CA" w14:textId="77777777" w:rsidR="00FE03F5" w:rsidRPr="00497503" w:rsidRDefault="00FE03F5" w:rsidP="00FE03F5">
      <w:pPr>
        <w:pStyle w:val="Pealkiri2"/>
        <w:keepLines w:val="0"/>
        <w:widowControl/>
        <w:numPr>
          <w:ilvl w:val="0"/>
          <w:numId w:val="1"/>
        </w:numPr>
        <w:tabs>
          <w:tab w:val="clear" w:pos="720"/>
          <w:tab w:val="num" w:pos="0"/>
          <w:tab w:val="left" w:pos="426"/>
        </w:tabs>
        <w:suppressAutoHyphens w:val="0"/>
        <w:spacing w:before="240" w:after="60" w:line="240" w:lineRule="auto"/>
        <w:ind w:left="0" w:firstLine="0"/>
        <w:rPr>
          <w:rFonts w:ascii="Times New Roman" w:hAnsi="Times New Roman" w:cs="Times New Roman"/>
          <w:b/>
          <w:bCs/>
          <w:i/>
          <w:color w:val="auto"/>
          <w:sz w:val="24"/>
          <w:szCs w:val="24"/>
        </w:rPr>
      </w:pPr>
      <w:r w:rsidRPr="00497503">
        <w:rPr>
          <w:rFonts w:ascii="Times New Roman" w:hAnsi="Times New Roman" w:cs="Times New Roman"/>
          <w:b/>
          <w:bCs/>
          <w:color w:val="auto"/>
          <w:sz w:val="24"/>
          <w:szCs w:val="24"/>
        </w:rPr>
        <w:t xml:space="preserve">Toetatav tegevus 2.4: </w:t>
      </w:r>
      <w:r>
        <w:rPr>
          <w:rFonts w:ascii="Times New Roman" w:hAnsi="Times New Roman" w:cs="Times New Roman"/>
          <w:b/>
          <w:bCs/>
          <w:color w:val="auto"/>
          <w:sz w:val="24"/>
          <w:szCs w:val="24"/>
        </w:rPr>
        <w:t>Kohaliku tasandi</w:t>
      </w:r>
      <w:r w:rsidRPr="00497503">
        <w:rPr>
          <w:rFonts w:ascii="Times New Roman" w:hAnsi="Times New Roman" w:cs="Times New Roman"/>
          <w:b/>
          <w:bCs/>
          <w:color w:val="auto"/>
          <w:sz w:val="24"/>
          <w:szCs w:val="24"/>
        </w:rPr>
        <w:t xml:space="preserve"> võrgustikutöö edendamine turvalisuse suurendamiseks</w:t>
      </w:r>
    </w:p>
    <w:p w14:paraId="60C2C0D5" w14:textId="295ED6F2" w:rsidR="00046A0D" w:rsidRPr="00046A0D" w:rsidRDefault="00046A0D" w:rsidP="00046A0D">
      <w:pPr>
        <w:pStyle w:val="Loendilik"/>
        <w:numPr>
          <w:ilvl w:val="1"/>
          <w:numId w:val="1"/>
        </w:numPr>
        <w:rPr>
          <w:b/>
          <w:bCs/>
        </w:rPr>
      </w:pPr>
      <w:r>
        <w:rPr>
          <w:rFonts w:cs="Times New Roman"/>
          <w:b/>
          <w:bCs/>
          <w:szCs w:val="24"/>
        </w:rPr>
        <w:t xml:space="preserve"> </w:t>
      </w:r>
      <w:r w:rsidRPr="00046A0D">
        <w:rPr>
          <w:b/>
          <w:bCs/>
        </w:rPr>
        <w:t>Kohalike omavalitsuste arenguprogramm turvalisuse tegevusmudeli katsetamiseks ja arendamiseks</w:t>
      </w:r>
    </w:p>
    <w:p w14:paraId="6DAF84B5" w14:textId="77777777" w:rsidR="00046A0D" w:rsidRDefault="00046A0D" w:rsidP="002E27D7">
      <w:pPr>
        <w:ind w:left="720" w:hanging="720"/>
      </w:pPr>
    </w:p>
    <w:p w14:paraId="0CF64EA3" w14:textId="4F15853A" w:rsidR="002E27D7" w:rsidRDefault="00046A0D" w:rsidP="002E27D7">
      <w:pPr>
        <w:ind w:left="720" w:hanging="720"/>
      </w:pPr>
      <w:r>
        <w:t xml:space="preserve">4.1.1. </w:t>
      </w:r>
      <w:r w:rsidR="002E27D7">
        <w:t xml:space="preserve">Elluviija </w:t>
      </w:r>
      <w:r>
        <w:t>korralda</w:t>
      </w:r>
      <w:r w:rsidR="002B65A9">
        <w:t>s 2023. aastal</w:t>
      </w:r>
      <w:r>
        <w:t xml:space="preserve"> avaliku konkursi </w:t>
      </w:r>
      <w:r w:rsidR="002B65A9">
        <w:t>ja</w:t>
      </w:r>
      <w:r>
        <w:t xml:space="preserve"> </w:t>
      </w:r>
      <w:r w:rsidR="00877C7F">
        <w:t>vali</w:t>
      </w:r>
      <w:r w:rsidR="002B65A9">
        <w:t>s</w:t>
      </w:r>
      <w:r>
        <w:t xml:space="preserve"> turvalisuse arenguprogrammi</w:t>
      </w:r>
      <w:r w:rsidR="00BC7A82">
        <w:t>s</w:t>
      </w:r>
      <w:r>
        <w:t xml:space="preserve"> osalem</w:t>
      </w:r>
      <w:r w:rsidR="006848F8">
        <w:t>a</w:t>
      </w:r>
      <w:r>
        <w:t xml:space="preserve"> kaheksa KOV-i</w:t>
      </w:r>
      <w:r w:rsidR="002B65A9">
        <w:t xml:space="preserve"> (Tallinna </w:t>
      </w:r>
      <w:r w:rsidR="006848F8">
        <w:t>linn</w:t>
      </w:r>
      <w:r w:rsidR="002B65A9">
        <w:t>, Saaremaa vald, Elva vald, Saarde vald, Rapla vald, Narva linn, Kohtla-Järve linn, Viljandi linn)</w:t>
      </w:r>
      <w:r w:rsidR="00BC7A82">
        <w:t>,</w:t>
      </w:r>
      <w:r w:rsidR="002E27D7">
        <w:t xml:space="preserve"> kes hakkavad arenguprogrammi raames katsetama turvalisuse tegevusmudelit.</w:t>
      </w:r>
    </w:p>
    <w:p w14:paraId="5F3745DC" w14:textId="6513B1D2" w:rsidR="00046A0D" w:rsidRDefault="00046A0D" w:rsidP="002E27D7">
      <w:pPr>
        <w:ind w:left="720" w:hanging="720"/>
      </w:pPr>
      <w:r>
        <w:t>4.1.2.</w:t>
      </w:r>
      <w:r>
        <w:tab/>
      </w:r>
      <w:r w:rsidR="00BC7A82">
        <w:t>Elluviija sõlmi</w:t>
      </w:r>
      <w:r w:rsidR="002B65A9">
        <w:t>s</w:t>
      </w:r>
      <w:r w:rsidR="00BC7A82">
        <w:t xml:space="preserve"> p</w:t>
      </w:r>
      <w:r>
        <w:t>artnerluslepingu</w:t>
      </w:r>
      <w:r w:rsidR="00BC7A82">
        <w:t>d</w:t>
      </w:r>
      <w:r w:rsidR="002B65A9">
        <w:t xml:space="preserve"> </w:t>
      </w:r>
      <w:r>
        <w:t>4 KOV-iga</w:t>
      </w:r>
      <w:r w:rsidR="002B65A9">
        <w:t xml:space="preserve"> (edaspidi punkti 4 partnerid)</w:t>
      </w:r>
      <w:r w:rsidR="00BC7A82">
        <w:t>,</w:t>
      </w:r>
      <w:r>
        <w:t xml:space="preserve"> kes alusta</w:t>
      </w:r>
      <w:r w:rsidR="00EB0ED2">
        <w:t>sid</w:t>
      </w:r>
      <w:r>
        <w:t xml:space="preserve"> turvalisuse arenguprogrammi</w:t>
      </w:r>
      <w:r w:rsidR="006848F8">
        <w:t>ga</w:t>
      </w:r>
      <w:r>
        <w:t xml:space="preserve"> 2023. aastal </w:t>
      </w:r>
      <w:r w:rsidR="002B65A9">
        <w:t>(Tallinna Strateegiakeskus, Saaremaa vald, Elva vald ja Saarde vald)</w:t>
      </w:r>
      <w:r w:rsidR="006848F8">
        <w:t xml:space="preserve"> </w:t>
      </w:r>
      <w:r>
        <w:t xml:space="preserve">ja 4 KOV-iga </w:t>
      </w:r>
      <w:r w:rsidR="002B65A9">
        <w:t>(Narva linn, Kohtla-Järva linn, Rapla vald, Viljandi linn)</w:t>
      </w:r>
      <w:r w:rsidR="006848F8">
        <w:t>,</w:t>
      </w:r>
      <w:r w:rsidR="002B65A9">
        <w:t xml:space="preserve"> </w:t>
      </w:r>
      <w:r>
        <w:t>kes alustavad sellega 2024. aastal</w:t>
      </w:r>
      <w:r w:rsidR="00BC7A82">
        <w:t>.</w:t>
      </w:r>
      <w:r>
        <w:t xml:space="preserve"> Ühe KOV-i arenguprogrammi kestvuseks on üldjuhul 24 kuud. </w:t>
      </w:r>
      <w:r w:rsidR="00BC7A82">
        <w:t xml:space="preserve">Elluviija korraldab </w:t>
      </w:r>
      <w:r w:rsidR="006848F8">
        <w:t xml:space="preserve">KOV-idega </w:t>
      </w:r>
      <w:r w:rsidR="00BC7A82">
        <w:t xml:space="preserve">kohtumisi, infopäevi, seminare vms </w:t>
      </w:r>
      <w:r>
        <w:t>koostöökorralduse kokku leppimi</w:t>
      </w:r>
      <w:r w:rsidR="00BC7A82">
        <w:t>seks</w:t>
      </w:r>
      <w:r>
        <w:t xml:space="preserve"> ja tegevuste käivitami</w:t>
      </w:r>
      <w:r w:rsidR="00BC7A82">
        <w:t>seks</w:t>
      </w:r>
      <w:r>
        <w:t>.</w:t>
      </w:r>
      <w:r w:rsidR="002B65A9">
        <w:t xml:space="preserve"> Elluviija valis riigihanke </w:t>
      </w:r>
      <w:r w:rsidR="006848F8">
        <w:t xml:space="preserve">abil teenuseosutaja, kes hakkab nimetud </w:t>
      </w:r>
      <w:r w:rsidR="002B65A9">
        <w:t>kaheksa</w:t>
      </w:r>
      <w:r w:rsidR="006848F8">
        <w:t>t</w:t>
      </w:r>
      <w:r w:rsidR="002B65A9">
        <w:t xml:space="preserve"> kohaliku omavalitsust arenguprogrammi</w:t>
      </w:r>
      <w:r w:rsidR="006848F8">
        <w:t xml:space="preserve"> </w:t>
      </w:r>
      <w:r w:rsidR="002B65A9">
        <w:t>läbimise</w:t>
      </w:r>
      <w:r w:rsidR="006848F8">
        <w:t>l</w:t>
      </w:r>
      <w:r w:rsidR="002B65A9">
        <w:t xml:space="preserve"> juhendam</w:t>
      </w:r>
      <w:r w:rsidR="006848F8">
        <w:t>a</w:t>
      </w:r>
      <w:r w:rsidR="002B65A9">
        <w:t>, nõustam</w:t>
      </w:r>
      <w:r w:rsidR="006848F8">
        <w:t>a</w:t>
      </w:r>
      <w:r w:rsidR="002B65A9">
        <w:t xml:space="preserve"> ja toetam</w:t>
      </w:r>
      <w:r w:rsidR="006848F8">
        <w:t>a</w:t>
      </w:r>
      <w:r w:rsidR="002B65A9">
        <w:t>.</w:t>
      </w:r>
    </w:p>
    <w:p w14:paraId="60336B26" w14:textId="078B17D9" w:rsidR="002E27D7" w:rsidRDefault="00046A0D" w:rsidP="00B84660">
      <w:pPr>
        <w:ind w:left="709" w:hanging="709"/>
      </w:pPr>
      <w:r>
        <w:t xml:space="preserve">4.1.3. </w:t>
      </w:r>
      <w:r w:rsidR="006C45C0">
        <w:t xml:space="preserve">2024. aastal arenguprogrammis osalevad </w:t>
      </w:r>
      <w:r w:rsidR="006848F8">
        <w:t xml:space="preserve">KOV-id analüüsivad </w:t>
      </w:r>
      <w:r w:rsidR="006C45C0">
        <w:t>t</w:t>
      </w:r>
      <w:r w:rsidR="002E27D7">
        <w:t xml:space="preserve">urvalisuse tegevusmudeli katsetamise käigus </w:t>
      </w:r>
      <w:r w:rsidR="003938EE">
        <w:t xml:space="preserve">muu hulgas </w:t>
      </w:r>
      <w:r w:rsidR="006848F8">
        <w:t xml:space="preserve">oma </w:t>
      </w:r>
      <w:r w:rsidR="002E27D7">
        <w:t>KOV-is turvalisusalast lähteolukorda, koostata</w:t>
      </w:r>
      <w:r w:rsidR="006C45C0">
        <w:t>vad</w:t>
      </w:r>
      <w:r w:rsidR="002E27D7">
        <w:t xml:space="preserve"> KOV-tasandi tegevuskava turvalisuse suurendamiseks, vii</w:t>
      </w:r>
      <w:r w:rsidR="006C45C0">
        <w:t>vad</w:t>
      </w:r>
      <w:r w:rsidR="002E27D7">
        <w:t xml:space="preserve"> ellu tegevuskavas kavandatud tegevusi (sealhulgas TAT-i punktides 2.1–2.3 nimetatud „Ringist välja“ koostöömudelit, ennetuskoolitusi ja sekkumisprogrammi) ning seira</w:t>
      </w:r>
      <w:r w:rsidR="006C45C0">
        <w:t>vad</w:t>
      </w:r>
      <w:r w:rsidR="002E27D7">
        <w:t xml:space="preserve"> ja hin</w:t>
      </w:r>
      <w:r w:rsidR="006C45C0">
        <w:t>davad</w:t>
      </w:r>
      <w:r w:rsidR="002E27D7">
        <w:t xml:space="preserve"> tegevuskava täitmist ja tulemuslikkust. Selleks hangitakse või koostatakse analüüse, korraldatakse koolitusi, seminare, kohtumisi, nõustamisi ja (teavitus)üritusi ning hangitakse või koostatakse koolitusmaterjale, juhendeid, teabematerjale jms.</w:t>
      </w:r>
      <w:r w:rsidR="005477B5" w:rsidRPr="005477B5">
        <w:t xml:space="preserve"> </w:t>
      </w:r>
      <w:r w:rsidR="007B56EE">
        <w:t xml:space="preserve">Elluviija </w:t>
      </w:r>
      <w:r w:rsidR="006C45C0">
        <w:t xml:space="preserve">hangitud </w:t>
      </w:r>
      <w:r w:rsidR="007B56EE">
        <w:t>teenuseosutaja</w:t>
      </w:r>
      <w:r w:rsidR="009D5D3E">
        <w:t xml:space="preserve"> juhendab ja nõustab</w:t>
      </w:r>
      <w:r w:rsidR="007B56EE">
        <w:t xml:space="preserve"> t</w:t>
      </w:r>
      <w:r w:rsidR="005477B5">
        <w:t>urvalisuse arenguprogrammi</w:t>
      </w:r>
      <w:r w:rsidR="007B56EE">
        <w:t>s osaleva</w:t>
      </w:r>
      <w:r w:rsidR="009D5D3E">
        <w:t>id</w:t>
      </w:r>
      <w:r w:rsidR="007B56EE">
        <w:t xml:space="preserve"> KOV-</w:t>
      </w:r>
      <w:r w:rsidR="009D5D3E">
        <w:t>e</w:t>
      </w:r>
      <w:r w:rsidR="005477B5">
        <w:t xml:space="preserve"> .</w:t>
      </w:r>
    </w:p>
    <w:p w14:paraId="333861F3" w14:textId="615561AC" w:rsidR="00FE03F5" w:rsidRDefault="00E852C3" w:rsidP="002E27D7">
      <w:pPr>
        <w:ind w:left="720" w:hanging="720"/>
      </w:pPr>
      <w:r>
        <w:t xml:space="preserve">4.1.4. </w:t>
      </w:r>
      <w:r w:rsidR="002E27D7">
        <w:t>Turvalisuse tegevusmudeli arendami</w:t>
      </w:r>
      <w:r>
        <w:t>ne</w:t>
      </w:r>
      <w:r w:rsidR="002E27D7">
        <w:t xml:space="preserve"> ja sellealaste kogemuste jagami</w:t>
      </w:r>
      <w:r>
        <w:t xml:space="preserve">ne. </w:t>
      </w:r>
      <w:r w:rsidR="00B84660">
        <w:t>Arenguprogrammi</w:t>
      </w:r>
      <w:r w:rsidR="00EB0ED2">
        <w:t>s</w:t>
      </w:r>
      <w:r w:rsidR="00B84660">
        <w:t xml:space="preserve"> osalemise kogemuse jagamiseks korraldatakse</w:t>
      </w:r>
      <w:r w:rsidR="00EB0ED2">
        <w:t xml:space="preserve"> KOV-ide vahelisi </w:t>
      </w:r>
      <w:r w:rsidR="00B84660">
        <w:t xml:space="preserve"> seminare ja infopäevasid. Samuti </w:t>
      </w:r>
      <w:r w:rsidR="002E27D7">
        <w:t>korraldatakse koostööseminare ja -üritusi ning tutvutakse Eesti ja vajaduse korral teiste Euroopa riikide KOV-tasandi tegevustega turvalisuse suurendamiseks (võimaluse korral korraldatakse õppereise ja ekspertide visiite).</w:t>
      </w:r>
    </w:p>
    <w:p w14:paraId="32E28B00" w14:textId="77777777" w:rsidR="000C4A04" w:rsidRDefault="000C4A04" w:rsidP="002E27D7">
      <w:pPr>
        <w:ind w:left="720" w:hanging="720"/>
      </w:pPr>
    </w:p>
    <w:p w14:paraId="0FE395D6" w14:textId="40F464DE" w:rsidR="002E27D7" w:rsidRPr="002E27D7" w:rsidRDefault="00E852C3" w:rsidP="002E27D7">
      <w:pPr>
        <w:ind w:left="720" w:hanging="720"/>
        <w:rPr>
          <w:b/>
          <w:bCs/>
        </w:rPr>
      </w:pPr>
      <w:r>
        <w:t xml:space="preserve">4.2. </w:t>
      </w:r>
      <w:r w:rsidR="002E27D7" w:rsidRPr="002E27D7">
        <w:rPr>
          <w:b/>
          <w:bCs/>
        </w:rPr>
        <w:t>Kohaliku ja maakonna tasandi turvalisusvõrgustike tegevuse edendamine</w:t>
      </w:r>
    </w:p>
    <w:p w14:paraId="59EBDB09" w14:textId="77777777" w:rsidR="00E852C3" w:rsidRDefault="00E852C3" w:rsidP="002E27D7">
      <w:pPr>
        <w:ind w:left="720" w:hanging="720"/>
      </w:pPr>
    </w:p>
    <w:p w14:paraId="00ACD423" w14:textId="1E6F7B17" w:rsidR="00E90B2D" w:rsidRDefault="00E852C3" w:rsidP="00462D04">
      <w:pPr>
        <w:ind w:left="720" w:hanging="720"/>
      </w:pPr>
      <w:r>
        <w:t xml:space="preserve">4.2.1. </w:t>
      </w:r>
      <w:r w:rsidR="000F21E4">
        <w:t>2024. aastal korraldab elluviija m</w:t>
      </w:r>
      <w:r w:rsidR="002E27D7">
        <w:t>aakonna turvalisuse nõukogude ja turvalisusvõrgustike tegevuse edendamiseks</w:t>
      </w:r>
      <w:r w:rsidR="000C4A04">
        <w:t>,</w:t>
      </w:r>
      <w:r w:rsidR="002E27D7">
        <w:t xml:space="preserve"> </w:t>
      </w:r>
      <w:r w:rsidR="00585B55">
        <w:t>arendamiseks ja haldamiseks</w:t>
      </w:r>
      <w:r w:rsidR="00E90B2D">
        <w:t xml:space="preserve"> ning</w:t>
      </w:r>
      <w:r w:rsidR="00585B55">
        <w:t xml:space="preserve"> kaasamise parandamiseks </w:t>
      </w:r>
      <w:r w:rsidR="00E90B2D">
        <w:t xml:space="preserve">koostöös kohaliku ja maakonna tasandi turvalisusvõrgustikega </w:t>
      </w:r>
      <w:r w:rsidR="002E27D7">
        <w:t xml:space="preserve">maakonnaüleseid ja </w:t>
      </w:r>
      <w:r w:rsidR="000F21E4">
        <w:t xml:space="preserve">üle Eestilisi </w:t>
      </w:r>
      <w:r w:rsidR="002E27D7">
        <w:t>maakondade vahelisi koolitusi, seminare</w:t>
      </w:r>
      <w:r w:rsidR="00585B55">
        <w:t>, õppuseid</w:t>
      </w:r>
      <w:r w:rsidR="002E27D7">
        <w:t xml:space="preserve"> ja kohtumisi maakondlike arendusorganisatsioonide  ja maakondlike turvalisusnõukogude</w:t>
      </w:r>
      <w:r w:rsidR="00585B55">
        <w:t xml:space="preserve">, kohalike omavalitsuste </w:t>
      </w:r>
      <w:r w:rsidR="002E27D7">
        <w:t>ning asjassepuutuvate asutuste, ettevõtete</w:t>
      </w:r>
      <w:r w:rsidR="00E90B2D">
        <w:t>,</w:t>
      </w:r>
      <w:r w:rsidR="002E27D7">
        <w:t xml:space="preserve"> ühingute</w:t>
      </w:r>
      <w:r w:rsidR="00E90B2D">
        <w:t xml:space="preserve"> ja</w:t>
      </w:r>
      <w:r w:rsidR="00585B55">
        <w:t xml:space="preserve"> ühenduste </w:t>
      </w:r>
      <w:r w:rsidR="002E27D7">
        <w:t>esindajatele.</w:t>
      </w:r>
      <w:r w:rsidR="00585B55">
        <w:t xml:space="preserve"> Maakonna turvalisuse võrgustike tegevus toimub aastaks kavandatud tööplaani alusel. 2023. aasta sügisel kavandat</w:t>
      </w:r>
      <w:r w:rsidR="00EB0ED2">
        <w:t>i</w:t>
      </w:r>
      <w:r w:rsidR="00585B55">
        <w:t xml:space="preserve"> maakonna tasandi 2024. aasta tegevused</w:t>
      </w:r>
      <w:r w:rsidR="000F21E4">
        <w:t xml:space="preserve">  ning 2024. a</w:t>
      </w:r>
      <w:r w:rsidR="003938EE">
        <w:t xml:space="preserve">. </w:t>
      </w:r>
      <w:r w:rsidR="000F21E4">
        <w:t>sügisel kavandatakse 2025. aasta maakonna tasandi tegevused.</w:t>
      </w:r>
    </w:p>
    <w:p w14:paraId="700427CB" w14:textId="3D0DB866" w:rsidR="002E27D7" w:rsidRDefault="00E90B2D" w:rsidP="00462D04">
      <w:pPr>
        <w:ind w:left="720" w:hanging="720"/>
      </w:pPr>
      <w:r>
        <w:t xml:space="preserve">4.2.2. </w:t>
      </w:r>
      <w:r w:rsidR="002E27D7">
        <w:t>Kohaliku tasandi</w:t>
      </w:r>
      <w:r w:rsidR="00585B55">
        <w:t xml:space="preserve"> toetamiseks</w:t>
      </w:r>
      <w:r>
        <w:t>,</w:t>
      </w:r>
      <w:r w:rsidR="00585B55">
        <w:t xml:space="preserve"> </w:t>
      </w:r>
      <w:r w:rsidR="002E27D7">
        <w:t>turvalisusvõrgustike tegevuse edendamiseks</w:t>
      </w:r>
      <w:r>
        <w:t>,</w:t>
      </w:r>
      <w:r w:rsidR="002E27D7">
        <w:t xml:space="preserve"> </w:t>
      </w:r>
      <w:r>
        <w:t>KOV-ide</w:t>
      </w:r>
      <w:r w:rsidR="002E27D7">
        <w:t xml:space="preserve"> tegevuse nõustamiseks ja toetamiseks turvalisuse valdkonnas korraldatakse koolitusi ja seminare</w:t>
      </w:r>
      <w:r w:rsidR="009D5D3E">
        <w:t>. E</w:t>
      </w:r>
      <w:r w:rsidR="000F21E4">
        <w:t>lluviija</w:t>
      </w:r>
      <w:r w:rsidR="009D5D3E">
        <w:t xml:space="preserve"> teeb oma veebilehel arendusi, et luua KOV-idele turvalised ja jätkusuutlikud võimalused</w:t>
      </w:r>
      <w:r w:rsidR="003938EE">
        <w:t xml:space="preserve"> </w:t>
      </w:r>
      <w:r w:rsidR="000F21E4">
        <w:t>turvalisusvõrgustike</w:t>
      </w:r>
      <w:r w:rsidR="009D5D3E">
        <w:t xml:space="preserve"> tööd</w:t>
      </w:r>
      <w:r w:rsidR="000F21E4">
        <w:t xml:space="preserve"> edenda</w:t>
      </w:r>
      <w:r w:rsidR="009D5D3E">
        <w:t>da</w:t>
      </w:r>
      <w:r w:rsidR="000F21E4">
        <w:t xml:space="preserve"> ja informatsiooni vaheta</w:t>
      </w:r>
      <w:r w:rsidR="009D5D3E">
        <w:t>da</w:t>
      </w:r>
      <w:r w:rsidR="000F21E4">
        <w:t>.</w:t>
      </w:r>
      <w:r w:rsidR="00EE4A35" w:rsidRPr="00EE4A35">
        <w:t xml:space="preserve"> </w:t>
      </w:r>
      <w:r w:rsidR="00EE4A35">
        <w:t>Maakondlike</w:t>
      </w:r>
      <w:r w:rsidR="00877C7F">
        <w:t xml:space="preserve"> ja kohalike</w:t>
      </w:r>
      <w:r w:rsidR="00EE4A35">
        <w:t xml:space="preserve"> turvalisusalaste võrgustike edendamiseks kujundatakse avalikku arvamust ning tehakse teavitustööd (</w:t>
      </w:r>
      <w:r w:rsidR="00536C31">
        <w:t xml:space="preserve">sh </w:t>
      </w:r>
      <w:r w:rsidR="00EE4A35">
        <w:t>artiklite avaldamine ja trükiste koostamine turvalisusega seotud teemadel).</w:t>
      </w:r>
    </w:p>
    <w:p w14:paraId="1EEE1780" w14:textId="6B0E5357" w:rsidR="00E852C3" w:rsidRDefault="00EE4A35" w:rsidP="002E27D7">
      <w:pPr>
        <w:ind w:left="720" w:hanging="720"/>
      </w:pPr>
      <w:r>
        <w:t>4.2.</w:t>
      </w:r>
      <w:r w:rsidR="00325118">
        <w:t>3</w:t>
      </w:r>
      <w:r>
        <w:t xml:space="preserve">. Võrgustike töö mõjude hindamiseks kohaliku ja maakonna tasandi turvalisuse valdkonnas </w:t>
      </w:r>
      <w:r w:rsidR="004D599D">
        <w:t xml:space="preserve">alustatakse </w:t>
      </w:r>
      <w:r>
        <w:t>mõju hindamise mudeli väljatöötami</w:t>
      </w:r>
      <w:r w:rsidR="004D599D">
        <w:t>st</w:t>
      </w:r>
      <w:r w:rsidR="007F02B6">
        <w:t>.</w:t>
      </w:r>
    </w:p>
    <w:p w14:paraId="47F49347" w14:textId="2631E2D5" w:rsidR="002E27D7" w:rsidRPr="00991924" w:rsidRDefault="00E852C3" w:rsidP="00EE4A35">
      <w:pPr>
        <w:ind w:left="720" w:hanging="720"/>
        <w:rPr>
          <w:b/>
          <w:bCs/>
        </w:rPr>
      </w:pPr>
      <w:r>
        <w:t>4.</w:t>
      </w:r>
      <w:r w:rsidR="00EE4A35">
        <w:t>3.</w:t>
      </w:r>
      <w:r w:rsidR="00EE4A35">
        <w:tab/>
      </w:r>
      <w:r w:rsidR="002E27D7" w:rsidRPr="00991924">
        <w:rPr>
          <w:b/>
          <w:bCs/>
        </w:rPr>
        <w:t xml:space="preserve"> </w:t>
      </w:r>
      <w:r w:rsidR="00C124D3" w:rsidRPr="00991924">
        <w:rPr>
          <w:b/>
          <w:bCs/>
        </w:rPr>
        <w:t>Tegevused toimuvad 01.0</w:t>
      </w:r>
      <w:r w:rsidR="003938EE">
        <w:rPr>
          <w:b/>
          <w:bCs/>
        </w:rPr>
        <w:t>1</w:t>
      </w:r>
      <w:r w:rsidR="00C124D3" w:rsidRPr="00991924">
        <w:rPr>
          <w:b/>
          <w:bCs/>
        </w:rPr>
        <w:t>.202</w:t>
      </w:r>
      <w:r w:rsidR="003938EE">
        <w:rPr>
          <w:b/>
          <w:bCs/>
        </w:rPr>
        <w:t>4</w:t>
      </w:r>
      <w:r w:rsidR="00C124D3" w:rsidRPr="00991924">
        <w:rPr>
          <w:b/>
          <w:bCs/>
        </w:rPr>
        <w:t>-31.12.</w:t>
      </w:r>
      <w:r w:rsidR="003938EE" w:rsidRPr="00991924">
        <w:rPr>
          <w:b/>
          <w:bCs/>
        </w:rPr>
        <w:t>202</w:t>
      </w:r>
      <w:r w:rsidR="003938EE">
        <w:rPr>
          <w:b/>
          <w:bCs/>
        </w:rPr>
        <w:t>4</w:t>
      </w:r>
    </w:p>
    <w:p w14:paraId="15128431" w14:textId="77777777" w:rsidR="00FE03F5" w:rsidRPr="00991924" w:rsidRDefault="00FE03F5" w:rsidP="00FE03F5">
      <w:pPr>
        <w:outlineLvl w:val="0"/>
        <w:rPr>
          <w:b/>
          <w:bCs/>
          <w:sz w:val="22"/>
          <w:szCs w:val="22"/>
        </w:rPr>
      </w:pPr>
    </w:p>
    <w:p w14:paraId="02660846" w14:textId="77777777" w:rsidR="00FE03F5" w:rsidRPr="007F02B6" w:rsidRDefault="00FE03F5" w:rsidP="00FE03F5">
      <w:pPr>
        <w:outlineLvl w:val="0"/>
        <w:rPr>
          <w:b/>
        </w:rPr>
      </w:pPr>
      <w:r w:rsidRPr="007F02B6">
        <w:rPr>
          <w:b/>
        </w:rPr>
        <w:t>Tabel 4. Tegevustega seotud näitajad</w:t>
      </w:r>
    </w:p>
    <w:p w14:paraId="1F5808F3" w14:textId="77777777" w:rsidR="00FE03F5" w:rsidRDefault="00FE03F5" w:rsidP="00FE03F5">
      <w:pPr>
        <w:widowControl/>
        <w:suppressAutoHyphens w:val="0"/>
        <w:spacing w:line="240" w:lineRule="auto"/>
        <w:jc w:val="left"/>
      </w:pPr>
    </w:p>
    <w:tbl>
      <w:tblPr>
        <w:tblW w:w="9101" w:type="dxa"/>
        <w:tblInd w:w="-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70"/>
        <w:gridCol w:w="844"/>
        <w:gridCol w:w="850"/>
        <w:gridCol w:w="2074"/>
        <w:gridCol w:w="1559"/>
        <w:gridCol w:w="2604"/>
      </w:tblGrid>
      <w:tr w:rsidR="00FE03F5" w:rsidRPr="00EA1F3C" w14:paraId="1201BB04" w14:textId="77777777" w:rsidTr="00560B2E">
        <w:trPr>
          <w:trHeight w:val="670"/>
        </w:trPr>
        <w:tc>
          <w:tcPr>
            <w:tcW w:w="1170" w:type="dxa"/>
          </w:tcPr>
          <w:p w14:paraId="0F5C0981" w14:textId="77777777" w:rsidR="00FE03F5" w:rsidRPr="00DA4C2E" w:rsidRDefault="00FE03F5" w:rsidP="003305E7">
            <w:pPr>
              <w:autoSpaceDE w:val="0"/>
              <w:autoSpaceDN w:val="0"/>
              <w:adjustRightInd w:val="0"/>
              <w:rPr>
                <w:b/>
                <w:bCs/>
                <w:sz w:val="22"/>
                <w:szCs w:val="22"/>
              </w:rPr>
            </w:pPr>
            <w:r>
              <w:rPr>
                <w:b/>
                <w:bCs/>
                <w:sz w:val="22"/>
                <w:szCs w:val="22"/>
              </w:rPr>
              <w:t>Toetatava tegevuse näitaja nimetus</w:t>
            </w:r>
          </w:p>
        </w:tc>
        <w:tc>
          <w:tcPr>
            <w:tcW w:w="844" w:type="dxa"/>
          </w:tcPr>
          <w:p w14:paraId="58E55F52" w14:textId="77777777" w:rsidR="00FE03F5" w:rsidRPr="00DA4C2E" w:rsidRDefault="00FE03F5" w:rsidP="003305E7">
            <w:pPr>
              <w:autoSpaceDE w:val="0"/>
              <w:autoSpaceDN w:val="0"/>
              <w:adjustRightInd w:val="0"/>
              <w:rPr>
                <w:b/>
                <w:bCs/>
                <w:sz w:val="22"/>
                <w:szCs w:val="22"/>
              </w:rPr>
            </w:pPr>
            <w:r>
              <w:rPr>
                <w:b/>
                <w:bCs/>
                <w:sz w:val="22"/>
                <w:szCs w:val="22"/>
              </w:rPr>
              <w:t>Siht-tase (2024)</w:t>
            </w:r>
          </w:p>
        </w:tc>
        <w:tc>
          <w:tcPr>
            <w:tcW w:w="850" w:type="dxa"/>
          </w:tcPr>
          <w:p w14:paraId="7286B53D" w14:textId="77777777" w:rsidR="00FE03F5" w:rsidRPr="00DA4C2E" w:rsidRDefault="00FE03F5" w:rsidP="003305E7">
            <w:pPr>
              <w:autoSpaceDE w:val="0"/>
              <w:autoSpaceDN w:val="0"/>
              <w:adjustRightInd w:val="0"/>
              <w:rPr>
                <w:b/>
                <w:bCs/>
                <w:sz w:val="22"/>
                <w:szCs w:val="22"/>
              </w:rPr>
            </w:pPr>
            <w:r w:rsidRPr="00DA4C2E">
              <w:rPr>
                <w:b/>
                <w:bCs/>
                <w:sz w:val="22"/>
                <w:szCs w:val="22"/>
              </w:rPr>
              <w:t>Siht</w:t>
            </w:r>
            <w:r>
              <w:rPr>
                <w:b/>
                <w:bCs/>
                <w:sz w:val="22"/>
                <w:szCs w:val="22"/>
              </w:rPr>
              <w:t>-</w:t>
            </w:r>
            <w:r w:rsidRPr="00DA4C2E">
              <w:rPr>
                <w:b/>
                <w:bCs/>
                <w:sz w:val="22"/>
                <w:szCs w:val="22"/>
              </w:rPr>
              <w:t>tase</w:t>
            </w:r>
          </w:p>
          <w:p w14:paraId="34E3C6F1" w14:textId="77777777" w:rsidR="00FE03F5" w:rsidRDefault="00FE03F5" w:rsidP="003305E7">
            <w:pPr>
              <w:autoSpaceDE w:val="0"/>
              <w:autoSpaceDN w:val="0"/>
              <w:adjustRightInd w:val="0"/>
              <w:rPr>
                <w:b/>
                <w:bCs/>
                <w:sz w:val="22"/>
                <w:szCs w:val="22"/>
              </w:rPr>
            </w:pPr>
            <w:r>
              <w:rPr>
                <w:b/>
                <w:bCs/>
                <w:sz w:val="22"/>
                <w:szCs w:val="22"/>
              </w:rPr>
              <w:t>(2029</w:t>
            </w:r>
            <w:r w:rsidRPr="00DA4C2E">
              <w:rPr>
                <w:b/>
                <w:bCs/>
                <w:sz w:val="22"/>
                <w:szCs w:val="22"/>
              </w:rPr>
              <w:t>)</w:t>
            </w:r>
          </w:p>
        </w:tc>
        <w:tc>
          <w:tcPr>
            <w:tcW w:w="2074" w:type="dxa"/>
            <w:hideMark/>
          </w:tcPr>
          <w:p w14:paraId="2153E70A" w14:textId="77777777" w:rsidR="00FE03F5" w:rsidRPr="00DA4C2E" w:rsidRDefault="00FE03F5" w:rsidP="003305E7">
            <w:pPr>
              <w:autoSpaceDE w:val="0"/>
              <w:autoSpaceDN w:val="0"/>
              <w:adjustRightInd w:val="0"/>
              <w:rPr>
                <w:b/>
                <w:bCs/>
                <w:sz w:val="22"/>
                <w:szCs w:val="22"/>
              </w:rPr>
            </w:pPr>
            <w:r>
              <w:rPr>
                <w:b/>
                <w:bCs/>
                <w:sz w:val="22"/>
                <w:szCs w:val="22"/>
              </w:rPr>
              <w:t>Alategevuste väljundid tegevuskava perioodil</w:t>
            </w:r>
          </w:p>
        </w:tc>
        <w:tc>
          <w:tcPr>
            <w:tcW w:w="1559" w:type="dxa"/>
            <w:hideMark/>
          </w:tcPr>
          <w:p w14:paraId="2AD33C28" w14:textId="77777777" w:rsidR="00FE03F5" w:rsidRPr="00DA4C2E" w:rsidRDefault="00FE03F5" w:rsidP="003305E7">
            <w:pPr>
              <w:autoSpaceDE w:val="0"/>
              <w:autoSpaceDN w:val="0"/>
              <w:adjustRightInd w:val="0"/>
              <w:rPr>
                <w:b/>
                <w:bCs/>
                <w:sz w:val="22"/>
                <w:szCs w:val="22"/>
              </w:rPr>
            </w:pPr>
            <w:r>
              <w:rPr>
                <w:b/>
                <w:bCs/>
                <w:sz w:val="22"/>
                <w:szCs w:val="22"/>
              </w:rPr>
              <w:t>Kavandatud saavutustase tegevuskava perioodil</w:t>
            </w:r>
          </w:p>
        </w:tc>
        <w:tc>
          <w:tcPr>
            <w:tcW w:w="2604" w:type="dxa"/>
          </w:tcPr>
          <w:p w14:paraId="04B795FD" w14:textId="77777777" w:rsidR="00FE03F5" w:rsidRPr="00DA4C2E" w:rsidRDefault="00FE03F5" w:rsidP="003305E7">
            <w:pPr>
              <w:autoSpaceDE w:val="0"/>
              <w:autoSpaceDN w:val="0"/>
              <w:adjustRightInd w:val="0"/>
              <w:rPr>
                <w:b/>
                <w:bCs/>
                <w:sz w:val="22"/>
                <w:szCs w:val="22"/>
              </w:rPr>
            </w:pPr>
            <w:r w:rsidRPr="00DA4C2E">
              <w:rPr>
                <w:b/>
                <w:bCs/>
                <w:sz w:val="22"/>
                <w:szCs w:val="22"/>
              </w:rPr>
              <w:t>Selgitus</w:t>
            </w:r>
          </w:p>
        </w:tc>
      </w:tr>
      <w:tr w:rsidR="004D599D" w:rsidRPr="00EA1F3C" w14:paraId="1EDDA3C9" w14:textId="77777777" w:rsidTr="00560B2E">
        <w:trPr>
          <w:trHeight w:val="363"/>
        </w:trPr>
        <w:tc>
          <w:tcPr>
            <w:tcW w:w="1170" w:type="dxa"/>
            <w:vMerge w:val="restart"/>
          </w:tcPr>
          <w:p w14:paraId="156617E0" w14:textId="77777777" w:rsidR="004D599D" w:rsidRDefault="004D599D" w:rsidP="00D92630">
            <w:pPr>
              <w:pStyle w:val="Default"/>
              <w:jc w:val="both"/>
              <w:rPr>
                <w:sz w:val="23"/>
                <w:szCs w:val="23"/>
              </w:rPr>
            </w:pPr>
            <w:r>
              <w:rPr>
                <w:sz w:val="23"/>
                <w:szCs w:val="23"/>
              </w:rPr>
              <w:t xml:space="preserve">Arengu-programmis osalevate KOV-ide arv </w:t>
            </w:r>
          </w:p>
          <w:p w14:paraId="5B3E8286" w14:textId="77777777" w:rsidR="004D599D" w:rsidRPr="00EA1F3C" w:rsidRDefault="004D599D" w:rsidP="003305E7">
            <w:pPr>
              <w:autoSpaceDE w:val="0"/>
              <w:autoSpaceDN w:val="0"/>
              <w:adjustRightInd w:val="0"/>
              <w:rPr>
                <w:sz w:val="22"/>
                <w:szCs w:val="22"/>
              </w:rPr>
            </w:pPr>
          </w:p>
        </w:tc>
        <w:tc>
          <w:tcPr>
            <w:tcW w:w="844" w:type="dxa"/>
            <w:vMerge w:val="restart"/>
          </w:tcPr>
          <w:p w14:paraId="0822326A" w14:textId="4173B3EB" w:rsidR="004D599D" w:rsidRPr="00EA1F3C" w:rsidRDefault="004D599D" w:rsidP="003305E7">
            <w:pPr>
              <w:autoSpaceDE w:val="0"/>
              <w:autoSpaceDN w:val="0"/>
              <w:adjustRightInd w:val="0"/>
              <w:rPr>
                <w:sz w:val="22"/>
                <w:szCs w:val="22"/>
              </w:rPr>
            </w:pPr>
            <w:r>
              <w:rPr>
                <w:sz w:val="22"/>
                <w:szCs w:val="22"/>
              </w:rPr>
              <w:t>8</w:t>
            </w:r>
          </w:p>
        </w:tc>
        <w:tc>
          <w:tcPr>
            <w:tcW w:w="850" w:type="dxa"/>
            <w:vMerge w:val="restart"/>
          </w:tcPr>
          <w:p w14:paraId="22F4B6EB" w14:textId="79FB8231" w:rsidR="004D599D" w:rsidRPr="00EA1F3C" w:rsidRDefault="004D599D" w:rsidP="003305E7">
            <w:pPr>
              <w:autoSpaceDE w:val="0"/>
              <w:autoSpaceDN w:val="0"/>
              <w:adjustRightInd w:val="0"/>
              <w:rPr>
                <w:sz w:val="22"/>
                <w:szCs w:val="22"/>
              </w:rPr>
            </w:pPr>
            <w:r>
              <w:rPr>
                <w:sz w:val="22"/>
                <w:szCs w:val="22"/>
              </w:rPr>
              <w:t>16</w:t>
            </w:r>
          </w:p>
        </w:tc>
        <w:tc>
          <w:tcPr>
            <w:tcW w:w="2074" w:type="dxa"/>
          </w:tcPr>
          <w:p w14:paraId="211A27DF" w14:textId="5FFEBAA4" w:rsidR="004D599D" w:rsidRPr="00EA1F3C" w:rsidRDefault="004D599D" w:rsidP="003305E7">
            <w:pPr>
              <w:autoSpaceDE w:val="0"/>
              <w:autoSpaceDN w:val="0"/>
              <w:adjustRightInd w:val="0"/>
              <w:rPr>
                <w:sz w:val="22"/>
                <w:szCs w:val="22"/>
              </w:rPr>
            </w:pPr>
            <w:r>
              <w:rPr>
                <w:sz w:val="22"/>
                <w:szCs w:val="22"/>
              </w:rPr>
              <w:t>Turvalisuse arenguprogrammis osalevad KOV-id</w:t>
            </w:r>
          </w:p>
        </w:tc>
        <w:tc>
          <w:tcPr>
            <w:tcW w:w="1559" w:type="dxa"/>
          </w:tcPr>
          <w:p w14:paraId="037848F8" w14:textId="0EADB989" w:rsidR="004D599D" w:rsidRPr="00EA1F3C" w:rsidRDefault="000F21E4" w:rsidP="003305E7">
            <w:pPr>
              <w:autoSpaceDE w:val="0"/>
              <w:autoSpaceDN w:val="0"/>
              <w:adjustRightInd w:val="0"/>
              <w:rPr>
                <w:bCs/>
                <w:sz w:val="22"/>
                <w:szCs w:val="22"/>
              </w:rPr>
            </w:pPr>
            <w:r>
              <w:rPr>
                <w:bCs/>
                <w:sz w:val="22"/>
                <w:szCs w:val="22"/>
              </w:rPr>
              <w:t>8</w:t>
            </w:r>
          </w:p>
        </w:tc>
        <w:tc>
          <w:tcPr>
            <w:tcW w:w="2604" w:type="dxa"/>
          </w:tcPr>
          <w:p w14:paraId="3893F2FD" w14:textId="715A1A98" w:rsidR="004D599D" w:rsidRPr="00EA1F3C" w:rsidRDefault="009D5D3E" w:rsidP="003305E7">
            <w:pPr>
              <w:autoSpaceDE w:val="0"/>
              <w:autoSpaceDN w:val="0"/>
              <w:adjustRightInd w:val="0"/>
              <w:rPr>
                <w:sz w:val="22"/>
                <w:szCs w:val="22"/>
              </w:rPr>
            </w:pPr>
            <w:r>
              <w:rPr>
                <w:sz w:val="22"/>
                <w:szCs w:val="22"/>
              </w:rPr>
              <w:t xml:space="preserve">2023. a valitud 8 KOV-ist </w:t>
            </w:r>
            <w:r w:rsidR="00E14BE9">
              <w:rPr>
                <w:sz w:val="22"/>
                <w:szCs w:val="22"/>
              </w:rPr>
              <w:t xml:space="preserve">4 </w:t>
            </w:r>
            <w:r>
              <w:rPr>
                <w:sz w:val="22"/>
                <w:szCs w:val="22"/>
              </w:rPr>
              <w:t>alustasid arenguprogrammi</w:t>
            </w:r>
            <w:r w:rsidR="00E14BE9">
              <w:rPr>
                <w:sz w:val="22"/>
                <w:szCs w:val="22"/>
              </w:rPr>
              <w:t xml:space="preserve">ga 2023. a, </w:t>
            </w:r>
            <w:r>
              <w:rPr>
                <w:sz w:val="22"/>
                <w:szCs w:val="22"/>
              </w:rPr>
              <w:t>4 KOV-i</w:t>
            </w:r>
            <w:r w:rsidR="00E14BE9">
              <w:rPr>
                <w:sz w:val="22"/>
                <w:szCs w:val="22"/>
              </w:rPr>
              <w:t xml:space="preserve"> alustavad 2024. a</w:t>
            </w:r>
            <w:r>
              <w:rPr>
                <w:sz w:val="22"/>
                <w:szCs w:val="22"/>
              </w:rPr>
              <w:t>.</w:t>
            </w:r>
            <w:r w:rsidR="00E14BE9">
              <w:rPr>
                <w:sz w:val="22"/>
                <w:szCs w:val="22"/>
              </w:rPr>
              <w:t xml:space="preserve"> Kokku osaleb 2024. a arenguprogrammis 8 KOV-i</w:t>
            </w:r>
            <w:r>
              <w:rPr>
                <w:sz w:val="22"/>
                <w:szCs w:val="22"/>
              </w:rPr>
              <w:t xml:space="preserve"> </w:t>
            </w:r>
          </w:p>
        </w:tc>
      </w:tr>
      <w:tr w:rsidR="004D599D" w:rsidRPr="00EA1F3C" w14:paraId="03DFDD46" w14:textId="77777777" w:rsidTr="00560B2E">
        <w:trPr>
          <w:trHeight w:val="363"/>
        </w:trPr>
        <w:tc>
          <w:tcPr>
            <w:tcW w:w="1170" w:type="dxa"/>
            <w:vMerge/>
          </w:tcPr>
          <w:p w14:paraId="20D4C342" w14:textId="77777777" w:rsidR="004D599D" w:rsidRDefault="004D599D" w:rsidP="00D92630">
            <w:pPr>
              <w:pStyle w:val="Default"/>
              <w:jc w:val="both"/>
              <w:rPr>
                <w:sz w:val="23"/>
                <w:szCs w:val="23"/>
              </w:rPr>
            </w:pPr>
          </w:p>
        </w:tc>
        <w:tc>
          <w:tcPr>
            <w:tcW w:w="844" w:type="dxa"/>
            <w:vMerge/>
          </w:tcPr>
          <w:p w14:paraId="1D5379C5" w14:textId="77777777" w:rsidR="004D599D" w:rsidRDefault="004D599D" w:rsidP="003305E7">
            <w:pPr>
              <w:autoSpaceDE w:val="0"/>
              <w:autoSpaceDN w:val="0"/>
              <w:adjustRightInd w:val="0"/>
              <w:rPr>
                <w:sz w:val="22"/>
                <w:szCs w:val="22"/>
              </w:rPr>
            </w:pPr>
          </w:p>
        </w:tc>
        <w:tc>
          <w:tcPr>
            <w:tcW w:w="850" w:type="dxa"/>
            <w:vMerge/>
          </w:tcPr>
          <w:p w14:paraId="26733649" w14:textId="77777777" w:rsidR="004D599D" w:rsidRDefault="004D599D" w:rsidP="003305E7">
            <w:pPr>
              <w:autoSpaceDE w:val="0"/>
              <w:autoSpaceDN w:val="0"/>
              <w:adjustRightInd w:val="0"/>
              <w:rPr>
                <w:sz w:val="22"/>
                <w:szCs w:val="22"/>
              </w:rPr>
            </w:pPr>
          </w:p>
        </w:tc>
        <w:tc>
          <w:tcPr>
            <w:tcW w:w="2074" w:type="dxa"/>
          </w:tcPr>
          <w:p w14:paraId="2CF65F72" w14:textId="6336B24D" w:rsidR="004D599D" w:rsidRDefault="004D599D" w:rsidP="003305E7">
            <w:pPr>
              <w:autoSpaceDE w:val="0"/>
              <w:autoSpaceDN w:val="0"/>
              <w:adjustRightInd w:val="0"/>
              <w:rPr>
                <w:sz w:val="22"/>
                <w:szCs w:val="22"/>
              </w:rPr>
            </w:pPr>
            <w:r w:rsidRPr="004D599D">
              <w:rPr>
                <w:sz w:val="22"/>
                <w:szCs w:val="22"/>
              </w:rPr>
              <w:t>Maakondlikud nõupidamised, koostööseminarid.</w:t>
            </w:r>
          </w:p>
        </w:tc>
        <w:tc>
          <w:tcPr>
            <w:tcW w:w="1559" w:type="dxa"/>
          </w:tcPr>
          <w:p w14:paraId="02B8527D" w14:textId="6D5A5437" w:rsidR="004D599D" w:rsidRDefault="00CF1EF3" w:rsidP="003305E7">
            <w:pPr>
              <w:autoSpaceDE w:val="0"/>
              <w:autoSpaceDN w:val="0"/>
              <w:adjustRightInd w:val="0"/>
              <w:rPr>
                <w:bCs/>
                <w:sz w:val="22"/>
                <w:szCs w:val="22"/>
              </w:rPr>
            </w:pPr>
            <w:r>
              <w:rPr>
                <w:bCs/>
                <w:sz w:val="22"/>
                <w:szCs w:val="22"/>
              </w:rPr>
              <w:t>80</w:t>
            </w:r>
          </w:p>
        </w:tc>
        <w:tc>
          <w:tcPr>
            <w:tcW w:w="2604" w:type="dxa"/>
          </w:tcPr>
          <w:p w14:paraId="7441301E" w14:textId="783994C2" w:rsidR="004D599D" w:rsidRPr="00D92630" w:rsidRDefault="00CF1EF3" w:rsidP="003305E7">
            <w:pPr>
              <w:autoSpaceDE w:val="0"/>
              <w:autoSpaceDN w:val="0"/>
              <w:adjustRightInd w:val="0"/>
              <w:rPr>
                <w:sz w:val="22"/>
                <w:szCs w:val="22"/>
              </w:rPr>
            </w:pPr>
            <w:r>
              <w:rPr>
                <w:sz w:val="22"/>
                <w:szCs w:val="22"/>
              </w:rPr>
              <w:t xml:space="preserve">2023. aastal planeeriti 40 ja  </w:t>
            </w:r>
            <w:r w:rsidR="000F21E4">
              <w:rPr>
                <w:sz w:val="22"/>
                <w:szCs w:val="22"/>
              </w:rPr>
              <w:t xml:space="preserve">2024. aastal </w:t>
            </w:r>
            <w:r w:rsidR="00EB0ED2">
              <w:rPr>
                <w:sz w:val="22"/>
                <w:szCs w:val="22"/>
              </w:rPr>
              <w:t xml:space="preserve">on kavandatud </w:t>
            </w:r>
            <w:r>
              <w:rPr>
                <w:sz w:val="22"/>
                <w:szCs w:val="22"/>
              </w:rPr>
              <w:t>täiendavalt 40</w:t>
            </w:r>
            <w:r w:rsidR="00EB0ED2">
              <w:rPr>
                <w:sz w:val="22"/>
                <w:szCs w:val="22"/>
              </w:rPr>
              <w:t xml:space="preserve"> </w:t>
            </w:r>
            <w:r w:rsidR="000F21E4">
              <w:rPr>
                <w:sz w:val="22"/>
                <w:szCs w:val="22"/>
              </w:rPr>
              <w:t>m</w:t>
            </w:r>
            <w:r w:rsidR="004D599D" w:rsidRPr="004D599D">
              <w:rPr>
                <w:sz w:val="22"/>
                <w:szCs w:val="22"/>
              </w:rPr>
              <w:t xml:space="preserve">aakonna turvalisusnõukogude koostööseminari </w:t>
            </w:r>
            <w:r w:rsidR="00EB0ED2">
              <w:rPr>
                <w:sz w:val="22"/>
                <w:szCs w:val="22"/>
              </w:rPr>
              <w:t xml:space="preserve">ja teisi kohtumisi ja sündmusi </w:t>
            </w:r>
            <w:r w:rsidR="004D599D" w:rsidRPr="004D599D">
              <w:rPr>
                <w:sz w:val="22"/>
                <w:szCs w:val="22"/>
              </w:rPr>
              <w:t>maakondliku võrgustikutöö edendamiseks, toetamiseks ja suunamiseks.</w:t>
            </w:r>
          </w:p>
        </w:tc>
      </w:tr>
    </w:tbl>
    <w:p w14:paraId="0D42D9AC" w14:textId="3F6F5E66" w:rsidR="008145F3" w:rsidRDefault="008145F3" w:rsidP="007523FA">
      <w:pPr>
        <w:widowControl/>
        <w:suppressAutoHyphens w:val="0"/>
        <w:spacing w:line="240" w:lineRule="auto"/>
        <w:ind w:left="125"/>
      </w:pPr>
    </w:p>
    <w:p w14:paraId="5BB306A0" w14:textId="77777777" w:rsidR="00D41440" w:rsidRPr="00BD078E" w:rsidRDefault="00D41440" w:rsidP="00D56A7F">
      <w:pPr>
        <w:widowControl/>
        <w:tabs>
          <w:tab w:val="left" w:pos="142"/>
        </w:tabs>
        <w:suppressAutoHyphens w:val="0"/>
        <w:spacing w:line="240" w:lineRule="auto"/>
        <w:ind w:left="125"/>
      </w:pPr>
    </w:p>
    <w:sectPr w:rsidR="00D41440" w:rsidRPr="00BD078E" w:rsidSect="00A14D83">
      <w:headerReference w:type="default" r:id="rId9"/>
      <w:footerReference w:type="default" r:id="rId10"/>
      <w:footerReference w:type="first" r:id="rId11"/>
      <w:pgSz w:w="11906" w:h="16838" w:code="9"/>
      <w:pgMar w:top="907" w:right="1021" w:bottom="1418" w:left="1814" w:header="510" w:footer="510"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0724819" w14:textId="77777777" w:rsidR="00CE65B9" w:rsidRDefault="00CE65B9" w:rsidP="00DF44DF">
      <w:r>
        <w:separator/>
      </w:r>
    </w:p>
  </w:endnote>
  <w:endnote w:type="continuationSeparator" w:id="0">
    <w:p w14:paraId="6154B858" w14:textId="77777777" w:rsidR="00CE65B9" w:rsidRDefault="00CE65B9" w:rsidP="00DF44DF">
      <w:bookmarkStart w:id="0" w:name="_GoBack"/>
      <w:r>
        <w:continuationSeparator/>
      </w:r>
      <w:bookmarkEnd w:id="0"/>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BA"/>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imSun">
    <w:altName w:val="宋体"/>
    <w:panose1 w:val="02010600030101010101"/>
    <w:charset w:val="86"/>
    <w:family w:val="auto"/>
    <w:pitch w:val="variable"/>
    <w:sig w:usb0="00000203" w:usb1="288F0000" w:usb2="00000016" w:usb3="00000000" w:csb0="00040001" w:csb1="00000000"/>
  </w:font>
  <w:font w:name="Cambria">
    <w:altName w:val="Device Font 10cpi"/>
    <w:panose1 w:val="02040503050406030204"/>
    <w:charset w:val="BA"/>
    <w:family w:val="roman"/>
    <w:pitch w:val="variable"/>
    <w:sig w:usb0="E00002FF" w:usb1="400004FF" w:usb2="00000000" w:usb3="00000000" w:csb0="0000019F" w:csb1="00000000"/>
  </w:font>
  <w:font w:name="Mangal">
    <w:panose1 w:val="00000400000000000000"/>
    <w:charset w:val="00"/>
    <w:family w:val="roman"/>
    <w:pitch w:val="variable"/>
    <w:sig w:usb0="00008003" w:usb1="00000000" w:usb2="00000000" w:usb3="00000000" w:csb0="00000001" w:csb1="00000000"/>
  </w:font>
  <w:font w:name="Arial">
    <w:panose1 w:val="020B0604020202020204"/>
    <w:charset w:val="BA"/>
    <w:family w:val="swiss"/>
    <w:pitch w:val="variable"/>
    <w:sig w:usb0="E0002EFF" w:usb1="C0007843" w:usb2="00000009" w:usb3="00000000" w:csb0="000001FF" w:csb1="00000000"/>
  </w:font>
  <w:font w:name="Microsoft YaHei">
    <w:panose1 w:val="020B0503020204020204"/>
    <w:charset w:val="86"/>
    <w:family w:val="swiss"/>
    <w:pitch w:val="variable"/>
    <w:sig w:usb0="80000287" w:usb1="2ACF3C50" w:usb2="00000016" w:usb3="00000000" w:csb0="0004001F" w:csb1="00000000"/>
  </w:font>
  <w:font w:name="Tahoma">
    <w:altName w:val="Lucidasans"/>
    <w:panose1 w:val="020B0604030504040204"/>
    <w:charset w:val="BA"/>
    <w:family w:val="swiss"/>
    <w:pitch w:val="variable"/>
    <w:sig w:usb0="E1002EFF" w:usb1="C000605B" w:usb2="00000029" w:usb3="00000000" w:csb0="000101FF" w:csb1="00000000"/>
  </w:font>
  <w:font w:name="Calibri">
    <w:panose1 w:val="020F0502020204030204"/>
    <w:charset w:val="BA"/>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85B118F" w14:textId="4503A1E8" w:rsidR="00D41440" w:rsidRPr="00D41440" w:rsidRDefault="00D41440" w:rsidP="00D41440">
    <w:pPr>
      <w:pStyle w:val="Jalus"/>
      <w:tabs>
        <w:tab w:val="clear" w:pos="4536"/>
        <w:tab w:val="clear" w:pos="9072"/>
      </w:tabs>
      <w:ind w:left="142"/>
      <w:rPr>
        <w:rFonts w:cs="Times New Roman"/>
        <w:sz w:val="20"/>
        <w:szCs w:val="20"/>
      </w:rPr>
    </w:pPr>
    <w:r w:rsidRPr="0094539D">
      <w:rPr>
        <w:rFonts w:cs="Times New Roman"/>
        <w:sz w:val="20"/>
        <w:szCs w:val="20"/>
      </w:rPr>
      <w:fldChar w:fldCharType="begin"/>
    </w:r>
    <w:r w:rsidRPr="0094539D">
      <w:rPr>
        <w:rFonts w:cs="Times New Roman"/>
        <w:sz w:val="20"/>
        <w:szCs w:val="20"/>
      </w:rPr>
      <w:instrText xml:space="preserve"> PAGE </w:instrText>
    </w:r>
    <w:r w:rsidRPr="0094539D">
      <w:rPr>
        <w:rFonts w:cs="Times New Roman"/>
        <w:sz w:val="20"/>
        <w:szCs w:val="20"/>
      </w:rPr>
      <w:fldChar w:fldCharType="separate"/>
    </w:r>
    <w:r w:rsidR="00C72D01">
      <w:rPr>
        <w:rFonts w:cs="Times New Roman"/>
        <w:noProof/>
        <w:sz w:val="20"/>
        <w:szCs w:val="20"/>
      </w:rPr>
      <w:t>2</w:t>
    </w:r>
    <w:r w:rsidRPr="0094539D">
      <w:rPr>
        <w:rFonts w:cs="Times New Roman"/>
        <w:sz w:val="20"/>
        <w:szCs w:val="20"/>
      </w:rPr>
      <w:fldChar w:fldCharType="end"/>
    </w:r>
    <w:r w:rsidRPr="0094539D">
      <w:rPr>
        <w:rFonts w:cs="Times New Roman"/>
        <w:sz w:val="20"/>
        <w:szCs w:val="20"/>
      </w:rPr>
      <w:t xml:space="preserve"> (</w:t>
    </w:r>
    <w:r w:rsidRPr="0094539D">
      <w:rPr>
        <w:rFonts w:cs="Times New Roman"/>
        <w:sz w:val="20"/>
        <w:szCs w:val="20"/>
      </w:rPr>
      <w:fldChar w:fldCharType="begin"/>
    </w:r>
    <w:r w:rsidRPr="0094539D">
      <w:rPr>
        <w:rFonts w:cs="Times New Roman"/>
        <w:sz w:val="20"/>
        <w:szCs w:val="20"/>
      </w:rPr>
      <w:instrText xml:space="preserve"> NUMPAGES </w:instrText>
    </w:r>
    <w:r w:rsidRPr="0094539D">
      <w:rPr>
        <w:rFonts w:cs="Times New Roman"/>
        <w:sz w:val="20"/>
        <w:szCs w:val="20"/>
      </w:rPr>
      <w:fldChar w:fldCharType="separate"/>
    </w:r>
    <w:r w:rsidR="00C72D01">
      <w:rPr>
        <w:rFonts w:cs="Times New Roman"/>
        <w:noProof/>
        <w:sz w:val="20"/>
        <w:szCs w:val="20"/>
      </w:rPr>
      <w:t>3</w:t>
    </w:r>
    <w:r w:rsidRPr="0094539D">
      <w:rPr>
        <w:rFonts w:cs="Times New Roman"/>
        <w:sz w:val="20"/>
        <w:szCs w:val="20"/>
      </w:rPr>
      <w:fldChar w:fldCharType="end"/>
    </w:r>
    <w:r w:rsidRPr="0094539D">
      <w:rPr>
        <w:rFonts w:cs="Times New Roman"/>
        <w:sz w:val="20"/>
        <w:szCs w:val="20"/>
      </w:rPr>
      <w:t>)</w:t>
    </w: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3A9E3ED" w14:textId="77777777" w:rsidR="00D41440" w:rsidRPr="00D41440" w:rsidRDefault="00D41440" w:rsidP="00D41440">
    <w:pPr>
      <w:pStyle w:val="Jalus"/>
      <w:ind w:left="142"/>
      <w:rPr>
        <w:sz w:val="20"/>
        <w:szCs w:val="20"/>
      </w:rP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970A9B" w14:textId="77777777" w:rsidR="00CE65B9" w:rsidRDefault="00CE65B9" w:rsidP="00DF44DF">
      <w:r>
        <w:separator/>
      </w:r>
    </w:p>
  </w:footnote>
  <w:footnote w:type="continuationSeparator" w:id="0">
    <w:p w14:paraId="481BED1E" w14:textId="77777777" w:rsidR="00CE65B9" w:rsidRDefault="00CE65B9" w:rsidP="00DF44DF">
      <w:r>
        <w:continuationSeparator/>
      </w:r>
    </w:p>
  </w:footnote>
  <w:footnote w:id="1">
    <w:p w14:paraId="68A573E8" w14:textId="77777777" w:rsidR="00FE03F5" w:rsidRPr="007D63FA" w:rsidRDefault="00FE03F5" w:rsidP="00FE03F5">
      <w:pPr>
        <w:pStyle w:val="Allmrkusetekst"/>
        <w:rPr>
          <w:lang w:val="et-EE"/>
        </w:rPr>
      </w:pPr>
      <w:r>
        <w:rPr>
          <w:rStyle w:val="Allmrkuseviide"/>
        </w:rPr>
        <w:footnoteRef/>
      </w:r>
      <w:r w:rsidRPr="007D63FA">
        <w:rPr>
          <w:lang w:val="fi-FI"/>
        </w:rPr>
        <w:t xml:space="preserve"> </w:t>
      </w:r>
      <w:r>
        <w:rPr>
          <w:lang w:val="et-EE"/>
        </w:rPr>
        <w:t>Näitaja nimetus on sätestatud TAT-is.</w:t>
      </w:r>
    </w:p>
  </w:footnote>
  <w:footnote w:id="2">
    <w:p w14:paraId="2E5C724F" w14:textId="77777777" w:rsidR="00FE03F5" w:rsidRPr="007D63FA" w:rsidRDefault="00FE03F5" w:rsidP="00FE03F5">
      <w:pPr>
        <w:pStyle w:val="Allmrkusetekst"/>
        <w:rPr>
          <w:lang w:val="et-EE"/>
        </w:rPr>
      </w:pPr>
      <w:r>
        <w:rPr>
          <w:rStyle w:val="Allmrkuseviide"/>
        </w:rPr>
        <w:footnoteRef/>
      </w:r>
      <w:r w:rsidRPr="007D63FA">
        <w:rPr>
          <w:lang w:val="et-EE"/>
        </w:rPr>
        <w:t xml:space="preserve"> </w:t>
      </w:r>
      <w:r>
        <w:rPr>
          <w:lang w:val="et-EE"/>
        </w:rPr>
        <w:t xml:space="preserve">Väljundid on alategevuste konkreetsed, mõõdetavad tulemid (nt koolituste arv, koolitatud inimeste arv, analüüs, veebileht jne) </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010135C" w14:textId="77777777" w:rsidR="00110BCA" w:rsidRPr="00D41440" w:rsidRDefault="00110BCA" w:rsidP="00D41440">
    <w:pPr>
      <w:pStyle w:val="Pis"/>
      <w:ind w:left="142"/>
      <w:rPr>
        <w:sz w:val="20"/>
        <w:szCs w:val="20"/>
      </w:rP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091EE2"/>
    <w:multiLevelType w:val="multilevel"/>
    <w:tmpl w:val="A4FE4454"/>
    <w:lvl w:ilvl="0">
      <w:start w:val="1"/>
      <w:numFmt w:val="decimal"/>
      <w:lvlText w:val="%1."/>
      <w:lvlJc w:val="left"/>
      <w:pPr>
        <w:tabs>
          <w:tab w:val="num" w:pos="720"/>
        </w:tabs>
        <w:ind w:left="720" w:hanging="360"/>
      </w:pPr>
      <w:rPr>
        <w:rFonts w:cs="Times New Roman" w:hint="default"/>
        <w:b/>
        <w:bCs/>
        <w:i w:val="0"/>
        <w:color w:val="auto"/>
        <w:sz w:val="24"/>
      </w:rPr>
    </w:lvl>
    <w:lvl w:ilvl="1">
      <w:start w:val="1"/>
      <w:numFmt w:val="decimal"/>
      <w:isLgl/>
      <w:lvlText w:val="%1.%2."/>
      <w:lvlJc w:val="left"/>
      <w:pPr>
        <w:tabs>
          <w:tab w:val="num" w:pos="720"/>
        </w:tabs>
        <w:ind w:left="720" w:hanging="360"/>
      </w:pPr>
      <w:rPr>
        <w:rFonts w:ascii="Times New Roman" w:hAnsi="Times New Roman" w:cs="Times New Roman" w:hint="default"/>
        <w:b w:val="0"/>
        <w:bCs/>
        <w:i w:val="0"/>
        <w:color w:val="auto"/>
        <w:sz w:val="24"/>
        <w:szCs w:val="24"/>
      </w:rPr>
    </w:lvl>
    <w:lvl w:ilvl="2">
      <w:start w:val="1"/>
      <w:numFmt w:val="decimal"/>
      <w:isLgl/>
      <w:lvlText w:val="%1.%2.%3"/>
      <w:lvlJc w:val="left"/>
      <w:pPr>
        <w:tabs>
          <w:tab w:val="num" w:pos="1080"/>
        </w:tabs>
        <w:ind w:left="1080" w:hanging="720"/>
      </w:pPr>
      <w:rPr>
        <w:rFonts w:cs="Times New Roman" w:hint="default"/>
        <w:b w:val="0"/>
        <w:i w:val="0"/>
      </w:rPr>
    </w:lvl>
    <w:lvl w:ilvl="3">
      <w:start w:val="1"/>
      <w:numFmt w:val="decimal"/>
      <w:isLgl/>
      <w:lvlText w:val="%1.%2.%3.%4"/>
      <w:lvlJc w:val="left"/>
      <w:pPr>
        <w:tabs>
          <w:tab w:val="num" w:pos="1080"/>
        </w:tabs>
        <w:ind w:left="1080" w:hanging="720"/>
      </w:pPr>
      <w:rPr>
        <w:rFonts w:cs="Times New Roman" w:hint="default"/>
      </w:rPr>
    </w:lvl>
    <w:lvl w:ilvl="4">
      <w:start w:val="1"/>
      <w:numFmt w:val="decimal"/>
      <w:isLgl/>
      <w:lvlText w:val="%1.%2.%3.%4.%5"/>
      <w:lvlJc w:val="left"/>
      <w:pPr>
        <w:tabs>
          <w:tab w:val="num" w:pos="1440"/>
        </w:tabs>
        <w:ind w:left="1440" w:hanging="1080"/>
      </w:pPr>
      <w:rPr>
        <w:rFonts w:cs="Times New Roman" w:hint="default"/>
      </w:rPr>
    </w:lvl>
    <w:lvl w:ilvl="5">
      <w:start w:val="1"/>
      <w:numFmt w:val="decimal"/>
      <w:isLgl/>
      <w:lvlText w:val="%1.%2.%3.%4.%5.%6"/>
      <w:lvlJc w:val="left"/>
      <w:pPr>
        <w:tabs>
          <w:tab w:val="num" w:pos="1440"/>
        </w:tabs>
        <w:ind w:left="1440" w:hanging="1080"/>
      </w:pPr>
      <w:rPr>
        <w:rFonts w:cs="Times New Roman" w:hint="default"/>
      </w:rPr>
    </w:lvl>
    <w:lvl w:ilvl="6">
      <w:start w:val="1"/>
      <w:numFmt w:val="decimal"/>
      <w:isLgl/>
      <w:lvlText w:val="%1.%2.%3.%4.%5.%6.%7"/>
      <w:lvlJc w:val="left"/>
      <w:pPr>
        <w:tabs>
          <w:tab w:val="num" w:pos="1800"/>
        </w:tabs>
        <w:ind w:left="1800" w:hanging="1440"/>
      </w:pPr>
      <w:rPr>
        <w:rFonts w:cs="Times New Roman" w:hint="default"/>
      </w:rPr>
    </w:lvl>
    <w:lvl w:ilvl="7">
      <w:start w:val="1"/>
      <w:numFmt w:val="decimal"/>
      <w:isLgl/>
      <w:lvlText w:val="%1.%2.%3.%4.%5.%6.%7.%8"/>
      <w:lvlJc w:val="left"/>
      <w:pPr>
        <w:tabs>
          <w:tab w:val="num" w:pos="1800"/>
        </w:tabs>
        <w:ind w:left="1800" w:hanging="1440"/>
      </w:pPr>
      <w:rPr>
        <w:rFonts w:cs="Times New Roman" w:hint="default"/>
      </w:rPr>
    </w:lvl>
    <w:lvl w:ilvl="8">
      <w:start w:val="1"/>
      <w:numFmt w:val="decimal"/>
      <w:isLgl/>
      <w:lvlText w:val="%1.%2.%3.%4.%5.%6.%7.%8.%9"/>
      <w:lvlJc w:val="left"/>
      <w:pPr>
        <w:tabs>
          <w:tab w:val="num" w:pos="2160"/>
        </w:tabs>
        <w:ind w:left="2160" w:hanging="1800"/>
      </w:pPr>
      <w:rPr>
        <w:rFonts w:cs="Times New Roman" w:hint="default"/>
      </w:rPr>
    </w:lvl>
  </w:abstractNum>
  <w:abstractNum w:abstractNumId="1" w15:restartNumberingAfterBreak="0">
    <w:nsid w:val="21DD49DA"/>
    <w:multiLevelType w:val="hybridMultilevel"/>
    <w:tmpl w:val="F126D4DC"/>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2" w15:restartNumberingAfterBreak="0">
    <w:nsid w:val="3691206C"/>
    <w:multiLevelType w:val="hybridMultilevel"/>
    <w:tmpl w:val="30BE3822"/>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3" w15:restartNumberingAfterBreak="0">
    <w:nsid w:val="758B206C"/>
    <w:multiLevelType w:val="multilevel"/>
    <w:tmpl w:val="5B787BF8"/>
    <w:lvl w:ilvl="0">
      <w:start w:val="2"/>
      <w:numFmt w:val="decimal"/>
      <w:lvlText w:val="%1"/>
      <w:lvlJc w:val="left"/>
      <w:pPr>
        <w:ind w:left="360" w:hanging="360"/>
      </w:pPr>
      <w:rPr>
        <w:rFonts w:hint="default"/>
      </w:rPr>
    </w:lvl>
    <w:lvl w:ilvl="1">
      <w:start w:val="2"/>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num w:numId="1">
    <w:abstractNumId w:val="0"/>
  </w:num>
  <w:num w:numId="2">
    <w:abstractNumId w:val="1"/>
  </w:num>
  <w:num w:numId="3">
    <w:abstractNumId w:val="2"/>
  </w:num>
  <w:num w:numId="4">
    <w:abstractNumId w:val="3"/>
  </w:num>
</w:numbering>
</file>

<file path=word/people.xml><?xml version="1.0" encoding="utf-8"?>
<w15:people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15:person w15:author="DELTA">
    <w15:presenceInfo w15:providerId="None" w15:userId="DELTA"/>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view w:val="normal"/>
  <w:zoom w:percent="100"/>
  <w:embedSystemFonts/>
  <w:attachedTemplate r:id="rId1"/>
  <w:stylePaneFormatFilter w:val="0001" w:allStyles="1"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9"/>
  <w:hyphenationZone w:val="425"/>
  <w:drawingGridHorizontalSpacing w:val="120"/>
  <w:drawingGridVerticalSpacing w:val="0"/>
  <w:displayHorizontalDrawingGridEvery w:val="0"/>
  <w:displayVerticalDrawingGridEvery w:val="0"/>
  <w:noPunctuationKerning/>
  <w:characterSpacingControl w:val="doNotCompress"/>
  <w:strictFirstAndLastChars/>
  <w:hdrShapeDefaults>
    <o:shapedefaults v:ext="edit" spidmax="2050"/>
  </w:hdrShapeDefaults>
  <w:footnotePr>
    <w:footnote w:id="-1"/>
    <w:footnote w:id="0"/>
  </w:footnotePr>
  <w:endnotePr>
    <w:endnote w:id="-1"/>
    <w:endnote w:id="0"/>
  </w:endnotePr>
  <w:compat>
    <w:spaceForUL/>
    <w:balanceSingleByteDoubleByteWidth/>
    <w:doNotLeaveBackslashAlone/>
    <w:ulTrailSpace/>
    <w:adjustLineHeightInTable/>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2794E"/>
    <w:rsid w:val="0001413B"/>
    <w:rsid w:val="00017C88"/>
    <w:rsid w:val="000300B7"/>
    <w:rsid w:val="00031DC6"/>
    <w:rsid w:val="0004665A"/>
    <w:rsid w:val="00046A0D"/>
    <w:rsid w:val="00060947"/>
    <w:rsid w:val="00073127"/>
    <w:rsid w:val="000756E3"/>
    <w:rsid w:val="000913FC"/>
    <w:rsid w:val="000A6A68"/>
    <w:rsid w:val="000B0AC1"/>
    <w:rsid w:val="000C4A04"/>
    <w:rsid w:val="000E2CAD"/>
    <w:rsid w:val="000E4F8D"/>
    <w:rsid w:val="000E7540"/>
    <w:rsid w:val="000F21E4"/>
    <w:rsid w:val="00110BCA"/>
    <w:rsid w:val="00114FB6"/>
    <w:rsid w:val="00124999"/>
    <w:rsid w:val="001267DC"/>
    <w:rsid w:val="00135EFC"/>
    <w:rsid w:val="00154F50"/>
    <w:rsid w:val="00175175"/>
    <w:rsid w:val="001841A2"/>
    <w:rsid w:val="00186343"/>
    <w:rsid w:val="001A4260"/>
    <w:rsid w:val="001A7D04"/>
    <w:rsid w:val="001B434F"/>
    <w:rsid w:val="001C0595"/>
    <w:rsid w:val="001C7A1D"/>
    <w:rsid w:val="001D4CFB"/>
    <w:rsid w:val="001F481D"/>
    <w:rsid w:val="002006F8"/>
    <w:rsid w:val="002008A2"/>
    <w:rsid w:val="00203FC9"/>
    <w:rsid w:val="0022269C"/>
    <w:rsid w:val="00257040"/>
    <w:rsid w:val="0026456A"/>
    <w:rsid w:val="002835BB"/>
    <w:rsid w:val="00287F80"/>
    <w:rsid w:val="00293449"/>
    <w:rsid w:val="002B049F"/>
    <w:rsid w:val="002B65A9"/>
    <w:rsid w:val="002C2709"/>
    <w:rsid w:val="002E27D7"/>
    <w:rsid w:val="002E5D47"/>
    <w:rsid w:val="002F254F"/>
    <w:rsid w:val="00325118"/>
    <w:rsid w:val="00326474"/>
    <w:rsid w:val="003349EA"/>
    <w:rsid w:val="0034542B"/>
    <w:rsid w:val="00354059"/>
    <w:rsid w:val="00354DA2"/>
    <w:rsid w:val="0038181E"/>
    <w:rsid w:val="00390ED1"/>
    <w:rsid w:val="003938EE"/>
    <w:rsid w:val="00394DCB"/>
    <w:rsid w:val="003A0707"/>
    <w:rsid w:val="003B2A9C"/>
    <w:rsid w:val="003B382C"/>
    <w:rsid w:val="003D76F1"/>
    <w:rsid w:val="003E3314"/>
    <w:rsid w:val="003F4ACE"/>
    <w:rsid w:val="00404086"/>
    <w:rsid w:val="00422A99"/>
    <w:rsid w:val="004310E4"/>
    <w:rsid w:val="00435A13"/>
    <w:rsid w:val="0044084D"/>
    <w:rsid w:val="00441C7A"/>
    <w:rsid w:val="00460F28"/>
    <w:rsid w:val="00462D04"/>
    <w:rsid w:val="00473A5A"/>
    <w:rsid w:val="00484D0A"/>
    <w:rsid w:val="004A0CB2"/>
    <w:rsid w:val="004A3512"/>
    <w:rsid w:val="004B2664"/>
    <w:rsid w:val="004B3BDC"/>
    <w:rsid w:val="004C1391"/>
    <w:rsid w:val="004C548B"/>
    <w:rsid w:val="004D1C94"/>
    <w:rsid w:val="004D2989"/>
    <w:rsid w:val="004D4DE6"/>
    <w:rsid w:val="004D599D"/>
    <w:rsid w:val="0050252A"/>
    <w:rsid w:val="00512348"/>
    <w:rsid w:val="00515705"/>
    <w:rsid w:val="0052082E"/>
    <w:rsid w:val="00523329"/>
    <w:rsid w:val="00536C31"/>
    <w:rsid w:val="00546204"/>
    <w:rsid w:val="005477B5"/>
    <w:rsid w:val="00551E24"/>
    <w:rsid w:val="00557534"/>
    <w:rsid w:val="00560A92"/>
    <w:rsid w:val="00560B2E"/>
    <w:rsid w:val="0056160C"/>
    <w:rsid w:val="00564569"/>
    <w:rsid w:val="00566D45"/>
    <w:rsid w:val="005846D3"/>
    <w:rsid w:val="00585B55"/>
    <w:rsid w:val="005876BC"/>
    <w:rsid w:val="005920FE"/>
    <w:rsid w:val="005927C1"/>
    <w:rsid w:val="005B190C"/>
    <w:rsid w:val="005B5CE1"/>
    <w:rsid w:val="005B7641"/>
    <w:rsid w:val="005D072C"/>
    <w:rsid w:val="005D653F"/>
    <w:rsid w:val="005E3AED"/>
    <w:rsid w:val="005E45BB"/>
    <w:rsid w:val="00601871"/>
    <w:rsid w:val="00602834"/>
    <w:rsid w:val="0062794E"/>
    <w:rsid w:val="00643F67"/>
    <w:rsid w:val="00667999"/>
    <w:rsid w:val="0067165E"/>
    <w:rsid w:val="00680609"/>
    <w:rsid w:val="006834DC"/>
    <w:rsid w:val="006848F8"/>
    <w:rsid w:val="00692618"/>
    <w:rsid w:val="006C45C0"/>
    <w:rsid w:val="006E16BD"/>
    <w:rsid w:val="006F04B0"/>
    <w:rsid w:val="006F3BB9"/>
    <w:rsid w:val="006F72D7"/>
    <w:rsid w:val="00702048"/>
    <w:rsid w:val="007056E1"/>
    <w:rsid w:val="0070684C"/>
    <w:rsid w:val="00713327"/>
    <w:rsid w:val="0073313D"/>
    <w:rsid w:val="007523FA"/>
    <w:rsid w:val="0075695A"/>
    <w:rsid w:val="0076054B"/>
    <w:rsid w:val="00764F5F"/>
    <w:rsid w:val="00766543"/>
    <w:rsid w:val="007725E4"/>
    <w:rsid w:val="00776EFE"/>
    <w:rsid w:val="00784F91"/>
    <w:rsid w:val="00793A3C"/>
    <w:rsid w:val="00793CED"/>
    <w:rsid w:val="007A1DE8"/>
    <w:rsid w:val="007A4AFF"/>
    <w:rsid w:val="007B56EE"/>
    <w:rsid w:val="007D2BF1"/>
    <w:rsid w:val="007D54FC"/>
    <w:rsid w:val="007E3BB7"/>
    <w:rsid w:val="007E4F2D"/>
    <w:rsid w:val="007E773A"/>
    <w:rsid w:val="007F02B6"/>
    <w:rsid w:val="007F55B0"/>
    <w:rsid w:val="008036C5"/>
    <w:rsid w:val="008062B7"/>
    <w:rsid w:val="00807768"/>
    <w:rsid w:val="008145F3"/>
    <w:rsid w:val="00816877"/>
    <w:rsid w:val="00826FEE"/>
    <w:rsid w:val="00835858"/>
    <w:rsid w:val="0084562D"/>
    <w:rsid w:val="00860A90"/>
    <w:rsid w:val="00864D05"/>
    <w:rsid w:val="00875A5D"/>
    <w:rsid w:val="00877C7F"/>
    <w:rsid w:val="008919F2"/>
    <w:rsid w:val="0089276C"/>
    <w:rsid w:val="008B3446"/>
    <w:rsid w:val="008B621B"/>
    <w:rsid w:val="008D1A21"/>
    <w:rsid w:val="008D4634"/>
    <w:rsid w:val="008D5C44"/>
    <w:rsid w:val="008F0B50"/>
    <w:rsid w:val="00911EAB"/>
    <w:rsid w:val="00915EAC"/>
    <w:rsid w:val="0091786B"/>
    <w:rsid w:val="0093184F"/>
    <w:rsid w:val="00932CDE"/>
    <w:rsid w:val="009370A4"/>
    <w:rsid w:val="00942BE9"/>
    <w:rsid w:val="009445E4"/>
    <w:rsid w:val="00960A5F"/>
    <w:rsid w:val="009709A8"/>
    <w:rsid w:val="00976F7E"/>
    <w:rsid w:val="00991924"/>
    <w:rsid w:val="009D5D3E"/>
    <w:rsid w:val="009E4396"/>
    <w:rsid w:val="009E7F4A"/>
    <w:rsid w:val="009F1BA4"/>
    <w:rsid w:val="009F795C"/>
    <w:rsid w:val="00A02FA0"/>
    <w:rsid w:val="00A10E66"/>
    <w:rsid w:val="00A1244E"/>
    <w:rsid w:val="00A14D83"/>
    <w:rsid w:val="00A2507F"/>
    <w:rsid w:val="00A7138C"/>
    <w:rsid w:val="00A755CC"/>
    <w:rsid w:val="00A83743"/>
    <w:rsid w:val="00A96B32"/>
    <w:rsid w:val="00AA04EE"/>
    <w:rsid w:val="00AB0DC4"/>
    <w:rsid w:val="00AD2EA7"/>
    <w:rsid w:val="00AE7DDE"/>
    <w:rsid w:val="00AF097A"/>
    <w:rsid w:val="00AF3480"/>
    <w:rsid w:val="00B12336"/>
    <w:rsid w:val="00B44996"/>
    <w:rsid w:val="00B467D7"/>
    <w:rsid w:val="00B54EE7"/>
    <w:rsid w:val="00B81632"/>
    <w:rsid w:val="00B84660"/>
    <w:rsid w:val="00B94820"/>
    <w:rsid w:val="00B94A5B"/>
    <w:rsid w:val="00BA39F5"/>
    <w:rsid w:val="00BA3E37"/>
    <w:rsid w:val="00BA792E"/>
    <w:rsid w:val="00BC1A62"/>
    <w:rsid w:val="00BC7A82"/>
    <w:rsid w:val="00BD078E"/>
    <w:rsid w:val="00BD3CCF"/>
    <w:rsid w:val="00BE6E35"/>
    <w:rsid w:val="00BE70D0"/>
    <w:rsid w:val="00BE7BFC"/>
    <w:rsid w:val="00BF4D7C"/>
    <w:rsid w:val="00BF6F9C"/>
    <w:rsid w:val="00C06EC7"/>
    <w:rsid w:val="00C110FE"/>
    <w:rsid w:val="00C124D3"/>
    <w:rsid w:val="00C24F66"/>
    <w:rsid w:val="00C27B07"/>
    <w:rsid w:val="00C41FC5"/>
    <w:rsid w:val="00C67A14"/>
    <w:rsid w:val="00C70333"/>
    <w:rsid w:val="00C72D01"/>
    <w:rsid w:val="00C80D46"/>
    <w:rsid w:val="00C82E61"/>
    <w:rsid w:val="00C83346"/>
    <w:rsid w:val="00C900C3"/>
    <w:rsid w:val="00C90E39"/>
    <w:rsid w:val="00C91A7E"/>
    <w:rsid w:val="00CA583B"/>
    <w:rsid w:val="00CA5F0B"/>
    <w:rsid w:val="00CB42F7"/>
    <w:rsid w:val="00CB73D1"/>
    <w:rsid w:val="00CD083C"/>
    <w:rsid w:val="00CD3A9E"/>
    <w:rsid w:val="00CD59B3"/>
    <w:rsid w:val="00CE65B9"/>
    <w:rsid w:val="00CF1EF3"/>
    <w:rsid w:val="00CF2B77"/>
    <w:rsid w:val="00CF2F17"/>
    <w:rsid w:val="00CF4303"/>
    <w:rsid w:val="00D020EA"/>
    <w:rsid w:val="00D04C6B"/>
    <w:rsid w:val="00D14265"/>
    <w:rsid w:val="00D305FA"/>
    <w:rsid w:val="00D32E4D"/>
    <w:rsid w:val="00D40650"/>
    <w:rsid w:val="00D41440"/>
    <w:rsid w:val="00D559F8"/>
    <w:rsid w:val="00D56A7F"/>
    <w:rsid w:val="00D72485"/>
    <w:rsid w:val="00D742D3"/>
    <w:rsid w:val="00D8202D"/>
    <w:rsid w:val="00D82747"/>
    <w:rsid w:val="00D83487"/>
    <w:rsid w:val="00D92630"/>
    <w:rsid w:val="00DA681F"/>
    <w:rsid w:val="00DB00C4"/>
    <w:rsid w:val="00DB573E"/>
    <w:rsid w:val="00DB5885"/>
    <w:rsid w:val="00DC45D3"/>
    <w:rsid w:val="00DF44DF"/>
    <w:rsid w:val="00E023F6"/>
    <w:rsid w:val="00E03DBB"/>
    <w:rsid w:val="00E1123B"/>
    <w:rsid w:val="00E14BE9"/>
    <w:rsid w:val="00E15A37"/>
    <w:rsid w:val="00E206C5"/>
    <w:rsid w:val="00E2683E"/>
    <w:rsid w:val="00E52300"/>
    <w:rsid w:val="00E576CA"/>
    <w:rsid w:val="00E6194D"/>
    <w:rsid w:val="00E67553"/>
    <w:rsid w:val="00E852C3"/>
    <w:rsid w:val="00E90B2D"/>
    <w:rsid w:val="00EA1470"/>
    <w:rsid w:val="00EA184C"/>
    <w:rsid w:val="00EB0ED2"/>
    <w:rsid w:val="00EC7D28"/>
    <w:rsid w:val="00EE4A35"/>
    <w:rsid w:val="00EE4FCE"/>
    <w:rsid w:val="00EF687D"/>
    <w:rsid w:val="00F04EDD"/>
    <w:rsid w:val="00F122D1"/>
    <w:rsid w:val="00F13D07"/>
    <w:rsid w:val="00F25A4E"/>
    <w:rsid w:val="00F34981"/>
    <w:rsid w:val="00F436A8"/>
    <w:rsid w:val="00F558D2"/>
    <w:rsid w:val="00F72CAC"/>
    <w:rsid w:val="00F80520"/>
    <w:rsid w:val="00F846AF"/>
    <w:rsid w:val="00F91E45"/>
    <w:rsid w:val="00F95429"/>
    <w:rsid w:val="00F9645B"/>
    <w:rsid w:val="00FA1CDF"/>
    <w:rsid w:val="00FB4895"/>
    <w:rsid w:val="00FE03F5"/>
    <w:rsid w:val="00FE346A"/>
  </w:rsids>
  <m:mathPr>
    <m:mathFont m:val="Cambria Math"/>
    <m:brkBin m:val="before"/>
    <m:brkBinSub m:val="--"/>
    <m:smallFrac m:val="0"/>
    <m:dispDef/>
    <m:lMargin m:val="0"/>
    <m:rMargin m:val="0"/>
    <m:defJc m:val="centerGroup"/>
    <m:wrapIndent m:val="1440"/>
    <m:intLim m:val="subSup"/>
    <m:naryLim m:val="undOvr"/>
  </m:mathPr>
  <w:themeFontLang w:val="et-EE"/>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oNotEmbedSmartTags/>
  <w:decimalSymbol w:val=","/>
  <w:listSeparator w:val=";"/>
  <w14:docId w14:val="0396D595"/>
  <w15:docId w15:val="{30F1AEC1-21B9-42C2-BFC3-1B00593AAC1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t-EE" w:eastAsia="et-EE"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lsdException w:name="heading 5" w:semiHidden="1" w:uiPriority="0" w:unhideWhenUsed="1"/>
    <w:lsdException w:name="heading 6" w:semiHidden="1" w:uiPriority="0" w:unhideWhenUsed="1"/>
    <w:lsdException w:name="heading 7" w:semiHidden="1" w:uiPriority="0" w:unhideWhenUsed="1"/>
    <w:lsdException w:name="heading 8" w:semiHidden="1" w:uiPriority="0" w:unhideWhenUsed="1"/>
    <w:lsdException w:name="heading 9" w:semiHidden="1" w:uiPriority="0"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uiPriority="35"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allaad">
    <w:name w:val="Normal"/>
    <w:qFormat/>
    <w:rsid w:val="00546204"/>
    <w:pPr>
      <w:widowControl w:val="0"/>
      <w:suppressAutoHyphens/>
      <w:spacing w:line="238" w:lineRule="exact"/>
      <w:jc w:val="both"/>
    </w:pPr>
    <w:rPr>
      <w:rFonts w:eastAsia="SimSun"/>
      <w:kern w:val="1"/>
      <w:sz w:val="24"/>
      <w:szCs w:val="24"/>
      <w:lang w:eastAsia="zh-CN" w:bidi="hi-IN"/>
    </w:rPr>
  </w:style>
  <w:style w:type="paragraph" w:styleId="Pealkiri1">
    <w:name w:val="heading 1"/>
    <w:basedOn w:val="Normaallaad"/>
    <w:next w:val="Normaallaad"/>
    <w:link w:val="Pealkiri1Mrk"/>
    <w:uiPriority w:val="9"/>
    <w:qFormat/>
    <w:rsid w:val="00FE03F5"/>
    <w:pPr>
      <w:keepNext/>
      <w:keepLines/>
      <w:spacing w:before="240"/>
      <w:outlineLvl w:val="0"/>
    </w:pPr>
    <w:rPr>
      <w:rFonts w:asciiTheme="majorHAnsi" w:eastAsiaTheme="majorEastAsia" w:hAnsiTheme="majorHAnsi" w:cs="Mangal"/>
      <w:color w:val="365F91" w:themeColor="accent1" w:themeShade="BF"/>
      <w:sz w:val="32"/>
      <w:szCs w:val="29"/>
    </w:rPr>
  </w:style>
  <w:style w:type="paragraph" w:styleId="Pealkiri2">
    <w:name w:val="heading 2"/>
    <w:basedOn w:val="Normaallaad"/>
    <w:next w:val="Normaallaad"/>
    <w:link w:val="Pealkiri2Mrk"/>
    <w:uiPriority w:val="9"/>
    <w:unhideWhenUsed/>
    <w:qFormat/>
    <w:rsid w:val="00FE03F5"/>
    <w:pPr>
      <w:keepNext/>
      <w:keepLines/>
      <w:spacing w:before="40"/>
      <w:outlineLvl w:val="1"/>
    </w:pPr>
    <w:rPr>
      <w:rFonts w:asciiTheme="majorHAnsi" w:eastAsiaTheme="majorEastAsia" w:hAnsiTheme="majorHAnsi" w:cs="Mangal"/>
      <w:color w:val="365F91" w:themeColor="accent1" w:themeShade="BF"/>
      <w:sz w:val="26"/>
      <w:szCs w:val="23"/>
    </w:rPr>
  </w:style>
  <w:style w:type="paragraph" w:styleId="Pealkiri4">
    <w:name w:val="heading 4"/>
    <w:basedOn w:val="Normaallaad"/>
    <w:next w:val="Normaallaad"/>
    <w:link w:val="Pealkiri4Mrk"/>
    <w:rsid w:val="00DF44DF"/>
    <w:pPr>
      <w:keepNext/>
      <w:tabs>
        <w:tab w:val="num" w:pos="864"/>
      </w:tabs>
      <w:suppressAutoHyphens w:val="0"/>
      <w:autoSpaceDE w:val="0"/>
      <w:autoSpaceDN w:val="0"/>
      <w:adjustRightInd w:val="0"/>
      <w:spacing w:before="240" w:after="60" w:line="240" w:lineRule="auto"/>
      <w:ind w:left="864" w:hanging="864"/>
      <w:outlineLvl w:val="3"/>
    </w:pPr>
    <w:rPr>
      <w:rFonts w:eastAsia="Times New Roman"/>
      <w:b/>
      <w:bCs/>
      <w:color w:val="000000"/>
      <w:kern w:val="0"/>
      <w:sz w:val="28"/>
      <w:szCs w:val="28"/>
      <w:u w:color="000000"/>
      <w:lang w:eastAsia="et-EE" w:bidi="ar-SA"/>
    </w:rPr>
  </w:style>
  <w:style w:type="paragraph" w:styleId="Pealkiri5">
    <w:name w:val="heading 5"/>
    <w:basedOn w:val="Normaallaad"/>
    <w:next w:val="Normaallaad"/>
    <w:link w:val="Pealkiri5Mrk"/>
    <w:rsid w:val="00DF44DF"/>
    <w:pPr>
      <w:tabs>
        <w:tab w:val="num" w:pos="1008"/>
      </w:tabs>
      <w:suppressAutoHyphens w:val="0"/>
      <w:autoSpaceDE w:val="0"/>
      <w:autoSpaceDN w:val="0"/>
      <w:adjustRightInd w:val="0"/>
      <w:spacing w:before="240" w:after="60" w:line="240" w:lineRule="auto"/>
      <w:ind w:left="1008" w:hanging="1008"/>
      <w:outlineLvl w:val="4"/>
    </w:pPr>
    <w:rPr>
      <w:rFonts w:eastAsia="Times New Roman"/>
      <w:b/>
      <w:bCs/>
      <w:i/>
      <w:iCs/>
      <w:color w:val="000000"/>
      <w:kern w:val="0"/>
      <w:sz w:val="26"/>
      <w:szCs w:val="26"/>
      <w:u w:color="000000"/>
      <w:lang w:eastAsia="et-EE" w:bidi="ar-SA"/>
    </w:rPr>
  </w:style>
  <w:style w:type="paragraph" w:styleId="Pealkiri6">
    <w:name w:val="heading 6"/>
    <w:basedOn w:val="Normaallaad"/>
    <w:next w:val="Normaallaad"/>
    <w:link w:val="Pealkiri6Mrk"/>
    <w:rsid w:val="00DF44DF"/>
    <w:pPr>
      <w:tabs>
        <w:tab w:val="num" w:pos="1152"/>
      </w:tabs>
      <w:suppressAutoHyphens w:val="0"/>
      <w:autoSpaceDE w:val="0"/>
      <w:autoSpaceDN w:val="0"/>
      <w:adjustRightInd w:val="0"/>
      <w:spacing w:before="240" w:after="60" w:line="240" w:lineRule="auto"/>
      <w:ind w:left="1152" w:hanging="1152"/>
      <w:outlineLvl w:val="5"/>
    </w:pPr>
    <w:rPr>
      <w:rFonts w:eastAsia="Times New Roman"/>
      <w:b/>
      <w:bCs/>
      <w:color w:val="000000"/>
      <w:kern w:val="0"/>
      <w:sz w:val="22"/>
      <w:szCs w:val="22"/>
      <w:u w:color="000000"/>
      <w:lang w:eastAsia="et-EE" w:bidi="ar-SA"/>
    </w:rPr>
  </w:style>
  <w:style w:type="paragraph" w:styleId="Pealkiri7">
    <w:name w:val="heading 7"/>
    <w:basedOn w:val="Normaallaad"/>
    <w:next w:val="Normaallaad"/>
    <w:link w:val="Pealkiri7Mrk"/>
    <w:rsid w:val="00DF44DF"/>
    <w:pPr>
      <w:tabs>
        <w:tab w:val="num" w:pos="1296"/>
      </w:tabs>
      <w:suppressAutoHyphens w:val="0"/>
      <w:autoSpaceDE w:val="0"/>
      <w:autoSpaceDN w:val="0"/>
      <w:adjustRightInd w:val="0"/>
      <w:spacing w:before="240" w:after="60" w:line="240" w:lineRule="auto"/>
      <w:ind w:left="1296" w:hanging="1296"/>
      <w:outlineLvl w:val="6"/>
    </w:pPr>
    <w:rPr>
      <w:rFonts w:eastAsia="Times New Roman"/>
      <w:color w:val="000000"/>
      <w:kern w:val="0"/>
      <w:u w:color="000000"/>
      <w:lang w:eastAsia="et-EE" w:bidi="ar-SA"/>
    </w:rPr>
  </w:style>
  <w:style w:type="paragraph" w:styleId="Pealkiri8">
    <w:name w:val="heading 8"/>
    <w:basedOn w:val="Normaallaad"/>
    <w:next w:val="Normaallaad"/>
    <w:link w:val="Pealkiri8Mrk"/>
    <w:rsid w:val="00DF44DF"/>
    <w:pPr>
      <w:tabs>
        <w:tab w:val="num" w:pos="1440"/>
      </w:tabs>
      <w:suppressAutoHyphens w:val="0"/>
      <w:autoSpaceDE w:val="0"/>
      <w:autoSpaceDN w:val="0"/>
      <w:adjustRightInd w:val="0"/>
      <w:spacing w:before="240" w:after="60" w:line="240" w:lineRule="auto"/>
      <w:ind w:left="1440" w:hanging="1440"/>
      <w:outlineLvl w:val="7"/>
    </w:pPr>
    <w:rPr>
      <w:rFonts w:eastAsia="Times New Roman"/>
      <w:i/>
      <w:iCs/>
      <w:color w:val="000000"/>
      <w:kern w:val="0"/>
      <w:u w:color="000000"/>
      <w:lang w:eastAsia="et-EE" w:bidi="ar-SA"/>
    </w:rPr>
  </w:style>
  <w:style w:type="paragraph" w:styleId="Pealkiri9">
    <w:name w:val="heading 9"/>
    <w:basedOn w:val="Normaallaad"/>
    <w:next w:val="Normaallaad"/>
    <w:link w:val="Pealkiri9Mrk"/>
    <w:rsid w:val="00DF44DF"/>
    <w:pPr>
      <w:tabs>
        <w:tab w:val="num" w:pos="1584"/>
      </w:tabs>
      <w:suppressAutoHyphens w:val="0"/>
      <w:autoSpaceDE w:val="0"/>
      <w:autoSpaceDN w:val="0"/>
      <w:adjustRightInd w:val="0"/>
      <w:spacing w:before="240" w:after="60" w:line="240" w:lineRule="auto"/>
      <w:ind w:left="1584" w:hanging="1584"/>
      <w:outlineLvl w:val="8"/>
    </w:pPr>
    <w:rPr>
      <w:rFonts w:ascii="Arial" w:eastAsia="Times New Roman" w:hAnsi="Arial" w:cs="Arial"/>
      <w:color w:val="000000"/>
      <w:kern w:val="0"/>
      <w:sz w:val="22"/>
      <w:szCs w:val="22"/>
      <w:u w:color="000000"/>
      <w:lang w:eastAsia="et-EE" w:bidi="ar-SA"/>
    </w:rPr>
  </w:style>
  <w:style w:type="character" w:default="1" w:styleId="Liguvaikefont">
    <w:name w:val="Default Paragraph Font"/>
    <w:uiPriority w:val="1"/>
    <w:semiHidden/>
    <w:unhideWhenUsed/>
  </w:style>
  <w:style w:type="table" w:default="1" w:styleId="Normaaltabel">
    <w:name w:val="Normal Table"/>
    <w:uiPriority w:val="99"/>
    <w:semiHidden/>
    <w:unhideWhenUsed/>
    <w:tblPr>
      <w:tblInd w:w="0" w:type="dxa"/>
      <w:tblCellMar>
        <w:top w:w="0" w:type="dxa"/>
        <w:left w:w="108" w:type="dxa"/>
        <w:bottom w:w="0" w:type="dxa"/>
        <w:right w:w="108" w:type="dxa"/>
      </w:tblCellMar>
    </w:tblPr>
  </w:style>
  <w:style w:type="numbering" w:default="1" w:styleId="Loendita">
    <w:name w:val="No List"/>
    <w:uiPriority w:val="99"/>
    <w:semiHidden/>
    <w:unhideWhenUsed/>
  </w:style>
  <w:style w:type="character" w:customStyle="1" w:styleId="NumberingSymbols">
    <w:name w:val="Numbering Symbols"/>
    <w:rsid w:val="00D40650"/>
  </w:style>
  <w:style w:type="character" w:styleId="Hperlink">
    <w:name w:val="Hyperlink"/>
    <w:rsid w:val="00D40650"/>
    <w:rPr>
      <w:color w:val="000080"/>
      <w:u w:val="single"/>
    </w:rPr>
  </w:style>
  <w:style w:type="paragraph" w:customStyle="1" w:styleId="Heading">
    <w:name w:val="Heading"/>
    <w:basedOn w:val="Normaallaad"/>
    <w:next w:val="Normaallaad"/>
    <w:rsid w:val="00D40650"/>
    <w:pPr>
      <w:keepNext/>
      <w:spacing w:before="240" w:after="120"/>
    </w:pPr>
    <w:rPr>
      <w:rFonts w:ascii="Arial" w:eastAsia="Microsoft YaHei" w:hAnsi="Arial"/>
      <w:sz w:val="28"/>
      <w:szCs w:val="28"/>
    </w:rPr>
  </w:style>
  <w:style w:type="paragraph" w:customStyle="1" w:styleId="Jalus1">
    <w:name w:val="Jalus1"/>
    <w:autoRedefine/>
    <w:qFormat/>
    <w:rsid w:val="007056E1"/>
    <w:pPr>
      <w:widowControl w:val="0"/>
      <w:suppressAutoHyphens/>
    </w:pPr>
    <w:rPr>
      <w:rFonts w:eastAsia="SimSun" w:cs="Mangal"/>
      <w:kern w:val="1"/>
      <w:szCs w:val="24"/>
      <w:lang w:eastAsia="zh-CN" w:bidi="hi-IN"/>
    </w:rPr>
  </w:style>
  <w:style w:type="paragraph" w:styleId="Loend">
    <w:name w:val="List"/>
    <w:basedOn w:val="Normaallaad"/>
    <w:rsid w:val="00546204"/>
    <w:pPr>
      <w:spacing w:after="120"/>
    </w:pPr>
  </w:style>
  <w:style w:type="paragraph" w:styleId="Pis">
    <w:name w:val="header"/>
    <w:basedOn w:val="Normaallaad"/>
    <w:link w:val="PisMrk"/>
    <w:uiPriority w:val="99"/>
    <w:unhideWhenUsed/>
    <w:rsid w:val="007056E1"/>
    <w:pPr>
      <w:tabs>
        <w:tab w:val="center" w:pos="4536"/>
        <w:tab w:val="right" w:pos="9072"/>
      </w:tabs>
      <w:spacing w:line="240" w:lineRule="auto"/>
    </w:pPr>
    <w:rPr>
      <w:rFonts w:cs="Mangal"/>
      <w:szCs w:val="21"/>
    </w:rPr>
  </w:style>
  <w:style w:type="paragraph" w:customStyle="1" w:styleId="Index">
    <w:name w:val="Index"/>
    <w:basedOn w:val="Normaallaad"/>
    <w:rsid w:val="00D40650"/>
    <w:pPr>
      <w:suppressLineNumbers/>
    </w:pPr>
  </w:style>
  <w:style w:type="character" w:customStyle="1" w:styleId="PisMrk">
    <w:name w:val="Päis Märk"/>
    <w:basedOn w:val="Liguvaikefont"/>
    <w:link w:val="Pis"/>
    <w:uiPriority w:val="99"/>
    <w:rsid w:val="007056E1"/>
    <w:rPr>
      <w:rFonts w:eastAsia="SimSun" w:cs="Mangal"/>
      <w:kern w:val="1"/>
      <w:sz w:val="24"/>
      <w:szCs w:val="21"/>
      <w:lang w:eastAsia="zh-CN" w:bidi="hi-IN"/>
    </w:rPr>
  </w:style>
  <w:style w:type="paragraph" w:styleId="Jalus">
    <w:name w:val="footer"/>
    <w:basedOn w:val="Normaallaad"/>
    <w:link w:val="JalusMrk"/>
    <w:uiPriority w:val="99"/>
    <w:unhideWhenUsed/>
    <w:rsid w:val="007056E1"/>
    <w:pPr>
      <w:tabs>
        <w:tab w:val="center" w:pos="4536"/>
        <w:tab w:val="right" w:pos="9072"/>
      </w:tabs>
      <w:spacing w:line="240" w:lineRule="auto"/>
    </w:pPr>
    <w:rPr>
      <w:rFonts w:cs="Mangal"/>
      <w:szCs w:val="21"/>
    </w:rPr>
  </w:style>
  <w:style w:type="character" w:customStyle="1" w:styleId="JalusMrk">
    <w:name w:val="Jalus Märk"/>
    <w:basedOn w:val="Liguvaikefont"/>
    <w:link w:val="Jalus"/>
    <w:uiPriority w:val="99"/>
    <w:rsid w:val="007056E1"/>
    <w:rPr>
      <w:rFonts w:eastAsia="SimSun" w:cs="Mangal"/>
      <w:kern w:val="1"/>
      <w:sz w:val="24"/>
      <w:szCs w:val="21"/>
      <w:lang w:eastAsia="zh-CN" w:bidi="hi-IN"/>
    </w:rPr>
  </w:style>
  <w:style w:type="paragraph" w:customStyle="1" w:styleId="TableContents">
    <w:name w:val="Table Contents"/>
    <w:basedOn w:val="Normaallaad"/>
    <w:rsid w:val="00D40650"/>
    <w:pPr>
      <w:suppressLineNumbers/>
    </w:pPr>
  </w:style>
  <w:style w:type="paragraph" w:customStyle="1" w:styleId="TableHeading">
    <w:name w:val="Table Heading"/>
    <w:basedOn w:val="TableContents"/>
    <w:rsid w:val="00D40650"/>
    <w:pPr>
      <w:jc w:val="center"/>
    </w:pPr>
    <w:rPr>
      <w:b/>
      <w:bCs/>
    </w:rPr>
  </w:style>
  <w:style w:type="character" w:customStyle="1" w:styleId="Pealkiri4Mrk">
    <w:name w:val="Pealkiri 4 Märk"/>
    <w:basedOn w:val="Liguvaikefont"/>
    <w:link w:val="Pealkiri4"/>
    <w:rsid w:val="00DF44DF"/>
    <w:rPr>
      <w:b/>
      <w:bCs/>
      <w:color w:val="000000"/>
      <w:sz w:val="28"/>
      <w:szCs w:val="28"/>
      <w:u w:color="000000"/>
    </w:rPr>
  </w:style>
  <w:style w:type="character" w:customStyle="1" w:styleId="Pealkiri5Mrk">
    <w:name w:val="Pealkiri 5 Märk"/>
    <w:basedOn w:val="Liguvaikefont"/>
    <w:link w:val="Pealkiri5"/>
    <w:rsid w:val="00DF44DF"/>
    <w:rPr>
      <w:b/>
      <w:bCs/>
      <w:i/>
      <w:iCs/>
      <w:color w:val="000000"/>
      <w:sz w:val="26"/>
      <w:szCs w:val="26"/>
      <w:u w:color="000000"/>
    </w:rPr>
  </w:style>
  <w:style w:type="character" w:customStyle="1" w:styleId="Pealkiri6Mrk">
    <w:name w:val="Pealkiri 6 Märk"/>
    <w:basedOn w:val="Liguvaikefont"/>
    <w:link w:val="Pealkiri6"/>
    <w:rsid w:val="00DF44DF"/>
    <w:rPr>
      <w:b/>
      <w:bCs/>
      <w:color w:val="000000"/>
      <w:sz w:val="22"/>
      <w:szCs w:val="22"/>
      <w:u w:color="000000"/>
    </w:rPr>
  </w:style>
  <w:style w:type="character" w:customStyle="1" w:styleId="Pealkiri7Mrk">
    <w:name w:val="Pealkiri 7 Märk"/>
    <w:basedOn w:val="Liguvaikefont"/>
    <w:link w:val="Pealkiri7"/>
    <w:rsid w:val="00DF44DF"/>
    <w:rPr>
      <w:color w:val="000000"/>
      <w:sz w:val="24"/>
      <w:szCs w:val="24"/>
      <w:u w:color="000000"/>
    </w:rPr>
  </w:style>
  <w:style w:type="character" w:customStyle="1" w:styleId="Pealkiri8Mrk">
    <w:name w:val="Pealkiri 8 Märk"/>
    <w:basedOn w:val="Liguvaikefont"/>
    <w:link w:val="Pealkiri8"/>
    <w:rsid w:val="00DF44DF"/>
    <w:rPr>
      <w:i/>
      <w:iCs/>
      <w:color w:val="000000"/>
      <w:sz w:val="24"/>
      <w:szCs w:val="24"/>
      <w:u w:color="000000"/>
    </w:rPr>
  </w:style>
  <w:style w:type="character" w:customStyle="1" w:styleId="Pealkiri9Mrk">
    <w:name w:val="Pealkiri 9 Märk"/>
    <w:basedOn w:val="Liguvaikefont"/>
    <w:link w:val="Pealkiri9"/>
    <w:rsid w:val="00DF44DF"/>
    <w:rPr>
      <w:rFonts w:ascii="Arial" w:hAnsi="Arial" w:cs="Arial"/>
      <w:color w:val="000000"/>
      <w:sz w:val="22"/>
      <w:szCs w:val="22"/>
      <w:u w:color="000000"/>
    </w:rPr>
  </w:style>
  <w:style w:type="paragraph" w:styleId="Loend2">
    <w:name w:val="List 2"/>
    <w:basedOn w:val="Normaallaad"/>
    <w:rsid w:val="00DF44DF"/>
    <w:pPr>
      <w:tabs>
        <w:tab w:val="num" w:pos="431"/>
      </w:tabs>
      <w:suppressAutoHyphens w:val="0"/>
      <w:autoSpaceDE w:val="0"/>
      <w:autoSpaceDN w:val="0"/>
      <w:adjustRightInd w:val="0"/>
      <w:spacing w:line="240" w:lineRule="auto"/>
      <w:ind w:left="431" w:hanging="431"/>
    </w:pPr>
    <w:rPr>
      <w:rFonts w:eastAsia="Times New Roman"/>
      <w:color w:val="000000"/>
      <w:kern w:val="0"/>
      <w:u w:color="000000"/>
      <w:lang w:eastAsia="et-EE" w:bidi="ar-SA"/>
    </w:rPr>
  </w:style>
  <w:style w:type="paragraph" w:customStyle="1" w:styleId="AK">
    <w:name w:val="AK"/>
    <w:autoRedefine/>
    <w:qFormat/>
    <w:rsid w:val="00835858"/>
    <w:pPr>
      <w:keepNext/>
      <w:keepLines/>
      <w:suppressLineNumbers/>
    </w:pPr>
    <w:rPr>
      <w:rFonts w:eastAsia="SimSun"/>
      <w:bCs/>
      <w:kern w:val="1"/>
      <w:lang w:eastAsia="zh-CN" w:bidi="hi-IN"/>
    </w:rPr>
  </w:style>
  <w:style w:type="paragraph" w:customStyle="1" w:styleId="Pealkiri10">
    <w:name w:val="Pealkiri1"/>
    <w:autoRedefine/>
    <w:qFormat/>
    <w:rsid w:val="0084562D"/>
    <w:pPr>
      <w:spacing w:after="560"/>
    </w:pPr>
    <w:rPr>
      <w:rFonts w:eastAsia="SimSun"/>
      <w:bCs/>
      <w:kern w:val="1"/>
      <w:sz w:val="24"/>
      <w:szCs w:val="24"/>
      <w:lang w:eastAsia="zh-CN" w:bidi="hi-IN"/>
    </w:rPr>
  </w:style>
  <w:style w:type="paragraph" w:customStyle="1" w:styleId="Tekst">
    <w:name w:val="Tekst"/>
    <w:autoRedefine/>
    <w:qFormat/>
    <w:rsid w:val="007056E1"/>
    <w:pPr>
      <w:jc w:val="both"/>
    </w:pPr>
    <w:rPr>
      <w:rFonts w:eastAsia="SimSun" w:cs="Mangal"/>
      <w:kern w:val="1"/>
      <w:sz w:val="24"/>
      <w:szCs w:val="24"/>
      <w:lang w:eastAsia="zh-CN" w:bidi="hi-IN"/>
    </w:rPr>
  </w:style>
  <w:style w:type="paragraph" w:customStyle="1" w:styleId="Kuupev1">
    <w:name w:val="Kuupäev1"/>
    <w:autoRedefine/>
    <w:qFormat/>
    <w:rsid w:val="005927C1"/>
    <w:pPr>
      <w:tabs>
        <w:tab w:val="left" w:pos="291"/>
      </w:tabs>
      <w:spacing w:before="840"/>
      <w:jc w:val="both"/>
    </w:pPr>
    <w:rPr>
      <w:rFonts w:eastAsia="SimSun"/>
      <w:kern w:val="24"/>
      <w:sz w:val="24"/>
      <w:szCs w:val="24"/>
      <w:lang w:eastAsia="zh-CN" w:bidi="hi-IN"/>
    </w:rPr>
  </w:style>
  <w:style w:type="paragraph" w:customStyle="1" w:styleId="Liik">
    <w:name w:val="Liik"/>
    <w:autoRedefine/>
    <w:qFormat/>
    <w:rsid w:val="00110BCA"/>
    <w:rPr>
      <w:rFonts w:eastAsia="SimSun"/>
      <w:caps/>
      <w:kern w:val="24"/>
      <w:sz w:val="24"/>
      <w:szCs w:val="24"/>
      <w:lang w:eastAsia="zh-CN" w:bidi="hi-IN"/>
    </w:rPr>
  </w:style>
  <w:style w:type="paragraph" w:customStyle="1" w:styleId="Osa">
    <w:name w:val="Osa"/>
    <w:qFormat/>
    <w:rsid w:val="0050252A"/>
    <w:pPr>
      <w:jc w:val="center"/>
    </w:pPr>
    <w:rPr>
      <w:rFonts w:eastAsia="SimSun" w:cs="Mangal"/>
      <w:b/>
      <w:kern w:val="1"/>
      <w:sz w:val="24"/>
      <w:szCs w:val="24"/>
      <w:lang w:eastAsia="zh-CN" w:bidi="hi-IN"/>
    </w:rPr>
  </w:style>
  <w:style w:type="paragraph" w:customStyle="1" w:styleId="Paragrahv">
    <w:name w:val="Paragrahv"/>
    <w:basedOn w:val="Tekst"/>
    <w:qFormat/>
    <w:rsid w:val="0050252A"/>
    <w:rPr>
      <w:b/>
    </w:rPr>
  </w:style>
  <w:style w:type="paragraph" w:customStyle="1" w:styleId="Mrkused">
    <w:name w:val="Märkused"/>
    <w:autoRedefine/>
    <w:qFormat/>
    <w:rsid w:val="0050252A"/>
    <w:pPr>
      <w:jc w:val="both"/>
    </w:pPr>
    <w:rPr>
      <w:rFonts w:eastAsia="SimSun" w:cs="Mangal"/>
      <w:kern w:val="1"/>
      <w:lang w:eastAsia="zh-CN" w:bidi="hi-IN"/>
    </w:rPr>
  </w:style>
  <w:style w:type="paragraph" w:styleId="Jutumullitekst">
    <w:name w:val="Balloon Text"/>
    <w:basedOn w:val="Normaallaad"/>
    <w:link w:val="JutumullitekstMrk"/>
    <w:uiPriority w:val="99"/>
    <w:semiHidden/>
    <w:unhideWhenUsed/>
    <w:rsid w:val="00C90E39"/>
    <w:pPr>
      <w:spacing w:line="240" w:lineRule="auto"/>
    </w:pPr>
    <w:rPr>
      <w:rFonts w:ascii="Tahoma" w:hAnsi="Tahoma" w:cs="Mangal"/>
      <w:sz w:val="16"/>
      <w:szCs w:val="14"/>
    </w:rPr>
  </w:style>
  <w:style w:type="character" w:customStyle="1" w:styleId="JutumullitekstMrk">
    <w:name w:val="Jutumullitekst Märk"/>
    <w:basedOn w:val="Liguvaikefont"/>
    <w:link w:val="Jutumullitekst"/>
    <w:uiPriority w:val="99"/>
    <w:semiHidden/>
    <w:rsid w:val="00C90E39"/>
    <w:rPr>
      <w:rFonts w:ascii="Tahoma" w:eastAsia="SimSun" w:hAnsi="Tahoma" w:cs="Mangal"/>
      <w:kern w:val="1"/>
      <w:sz w:val="16"/>
      <w:szCs w:val="14"/>
      <w:lang w:eastAsia="zh-CN" w:bidi="hi-IN"/>
    </w:rPr>
  </w:style>
  <w:style w:type="table" w:styleId="Kontuurtabel">
    <w:name w:val="Table Grid"/>
    <w:basedOn w:val="Normaaltabel"/>
    <w:uiPriority w:val="59"/>
    <w:rsid w:val="0070684C"/>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llmrkusetekst">
    <w:name w:val="footnote text"/>
    <w:aliases w:val="Footnote Text Char Char Char Char,Footnote Text Char Char,Footnote Text Char Char Char Char Char,Footnote Text Char Char Char Char Char Char Char Char,Footnote Text Char Char Char,Footnote Text Char1,Footnote Text Char Char1"/>
    <w:basedOn w:val="Normaallaad"/>
    <w:link w:val="AllmrkusetekstMrk"/>
    <w:uiPriority w:val="99"/>
    <w:semiHidden/>
    <w:rsid w:val="00FE03F5"/>
    <w:pPr>
      <w:widowControl/>
      <w:suppressAutoHyphens w:val="0"/>
      <w:spacing w:line="240" w:lineRule="auto"/>
      <w:jc w:val="left"/>
    </w:pPr>
    <w:rPr>
      <w:rFonts w:eastAsia="Times New Roman"/>
      <w:kern w:val="0"/>
      <w:sz w:val="20"/>
      <w:szCs w:val="20"/>
      <w:lang w:val="en-US" w:eastAsia="en-US" w:bidi="ar-SA"/>
    </w:rPr>
  </w:style>
  <w:style w:type="character" w:customStyle="1" w:styleId="AllmrkusetekstMrk">
    <w:name w:val="Allmärkuse tekst Märk"/>
    <w:aliases w:val="Footnote Text Char Char Char Char Märk,Footnote Text Char Char Märk,Footnote Text Char Char Char Char Char Märk,Footnote Text Char Char Char Char Char Char Char Char Märk,Footnote Text Char Char Char Märk,Footnote Text Char1 Märk"/>
    <w:basedOn w:val="Liguvaikefont"/>
    <w:link w:val="Allmrkusetekst"/>
    <w:uiPriority w:val="99"/>
    <w:semiHidden/>
    <w:rsid w:val="00FE03F5"/>
    <w:rPr>
      <w:lang w:val="en-US" w:eastAsia="en-US"/>
    </w:rPr>
  </w:style>
  <w:style w:type="character" w:styleId="Allmrkuseviide">
    <w:name w:val="footnote reference"/>
    <w:aliases w:val="Footnote symbol"/>
    <w:basedOn w:val="Liguvaikefont"/>
    <w:uiPriority w:val="99"/>
    <w:semiHidden/>
    <w:rsid w:val="00FE03F5"/>
    <w:rPr>
      <w:rFonts w:cs="Times New Roman"/>
      <w:vertAlign w:val="superscript"/>
    </w:rPr>
  </w:style>
  <w:style w:type="character" w:customStyle="1" w:styleId="Pealkiri1Mrk">
    <w:name w:val="Pealkiri 1 Märk"/>
    <w:basedOn w:val="Liguvaikefont"/>
    <w:link w:val="Pealkiri1"/>
    <w:uiPriority w:val="9"/>
    <w:rsid w:val="00FE03F5"/>
    <w:rPr>
      <w:rFonts w:asciiTheme="majorHAnsi" w:eastAsiaTheme="majorEastAsia" w:hAnsiTheme="majorHAnsi" w:cs="Mangal"/>
      <w:color w:val="365F91" w:themeColor="accent1" w:themeShade="BF"/>
      <w:kern w:val="1"/>
      <w:sz w:val="32"/>
      <w:szCs w:val="29"/>
      <w:lang w:eastAsia="zh-CN" w:bidi="hi-IN"/>
    </w:rPr>
  </w:style>
  <w:style w:type="character" w:customStyle="1" w:styleId="Pealkiri2Mrk">
    <w:name w:val="Pealkiri 2 Märk"/>
    <w:basedOn w:val="Liguvaikefont"/>
    <w:link w:val="Pealkiri2"/>
    <w:uiPriority w:val="9"/>
    <w:rsid w:val="00FE03F5"/>
    <w:rPr>
      <w:rFonts w:asciiTheme="majorHAnsi" w:eastAsiaTheme="majorEastAsia" w:hAnsiTheme="majorHAnsi" w:cs="Mangal"/>
      <w:color w:val="365F91" w:themeColor="accent1" w:themeShade="BF"/>
      <w:kern w:val="1"/>
      <w:sz w:val="26"/>
      <w:szCs w:val="23"/>
      <w:lang w:eastAsia="zh-CN" w:bidi="hi-IN"/>
    </w:rPr>
  </w:style>
  <w:style w:type="paragraph" w:styleId="Loendilik">
    <w:name w:val="List Paragraph"/>
    <w:basedOn w:val="Normaallaad"/>
    <w:uiPriority w:val="34"/>
    <w:qFormat/>
    <w:rsid w:val="00D742D3"/>
    <w:pPr>
      <w:ind w:left="720"/>
      <w:contextualSpacing/>
    </w:pPr>
    <w:rPr>
      <w:rFonts w:cs="Mangal"/>
      <w:szCs w:val="21"/>
    </w:rPr>
  </w:style>
  <w:style w:type="paragraph" w:customStyle="1" w:styleId="Default">
    <w:name w:val="Default"/>
    <w:rsid w:val="00DB5885"/>
    <w:pPr>
      <w:autoSpaceDE w:val="0"/>
      <w:autoSpaceDN w:val="0"/>
      <w:adjustRightInd w:val="0"/>
    </w:pPr>
    <w:rPr>
      <w:color w:val="000000"/>
      <w:sz w:val="24"/>
      <w:szCs w:val="24"/>
    </w:rPr>
  </w:style>
  <w:style w:type="paragraph" w:styleId="Redaktsioon">
    <w:name w:val="Revision"/>
    <w:hidden/>
    <w:uiPriority w:val="99"/>
    <w:semiHidden/>
    <w:rsid w:val="0034542B"/>
    <w:rPr>
      <w:rFonts w:eastAsia="SimSun" w:cs="Mangal"/>
      <w:kern w:val="1"/>
      <w:sz w:val="24"/>
      <w:szCs w:val="21"/>
      <w:lang w:eastAsia="zh-CN" w:bidi="hi-IN"/>
    </w:rPr>
  </w:style>
  <w:style w:type="character" w:styleId="Kommentaariviide">
    <w:name w:val="annotation reference"/>
    <w:basedOn w:val="Liguvaikefont"/>
    <w:uiPriority w:val="99"/>
    <w:semiHidden/>
    <w:unhideWhenUsed/>
    <w:rsid w:val="0052082E"/>
    <w:rPr>
      <w:sz w:val="16"/>
      <w:szCs w:val="16"/>
    </w:rPr>
  </w:style>
  <w:style w:type="paragraph" w:styleId="Kommentaaritekst">
    <w:name w:val="annotation text"/>
    <w:basedOn w:val="Normaallaad"/>
    <w:link w:val="KommentaaritekstMrk"/>
    <w:uiPriority w:val="99"/>
    <w:unhideWhenUsed/>
    <w:rsid w:val="0052082E"/>
    <w:pPr>
      <w:spacing w:line="240" w:lineRule="auto"/>
    </w:pPr>
    <w:rPr>
      <w:rFonts w:cs="Mangal"/>
      <w:sz w:val="20"/>
      <w:szCs w:val="18"/>
    </w:rPr>
  </w:style>
  <w:style w:type="character" w:customStyle="1" w:styleId="KommentaaritekstMrk">
    <w:name w:val="Kommentaari tekst Märk"/>
    <w:basedOn w:val="Liguvaikefont"/>
    <w:link w:val="Kommentaaritekst"/>
    <w:uiPriority w:val="99"/>
    <w:rsid w:val="0052082E"/>
    <w:rPr>
      <w:rFonts w:eastAsia="SimSun" w:cs="Mangal"/>
      <w:kern w:val="1"/>
      <w:szCs w:val="18"/>
      <w:lang w:eastAsia="zh-CN" w:bidi="hi-IN"/>
    </w:rPr>
  </w:style>
  <w:style w:type="paragraph" w:styleId="Kommentaariteema">
    <w:name w:val="annotation subject"/>
    <w:basedOn w:val="Kommentaaritekst"/>
    <w:next w:val="Kommentaaritekst"/>
    <w:link w:val="KommentaariteemaMrk"/>
    <w:uiPriority w:val="99"/>
    <w:semiHidden/>
    <w:unhideWhenUsed/>
    <w:rsid w:val="0052082E"/>
    <w:rPr>
      <w:b/>
      <w:bCs/>
    </w:rPr>
  </w:style>
  <w:style w:type="character" w:customStyle="1" w:styleId="KommentaariteemaMrk">
    <w:name w:val="Kommentaari teema Märk"/>
    <w:basedOn w:val="KommentaaritekstMrk"/>
    <w:link w:val="Kommentaariteema"/>
    <w:uiPriority w:val="99"/>
    <w:semiHidden/>
    <w:rsid w:val="0052082E"/>
    <w:rPr>
      <w:rFonts w:eastAsia="SimSun" w:cs="Mangal"/>
      <w:b/>
      <w:bCs/>
      <w:kern w:val="1"/>
      <w:szCs w:val="18"/>
      <w:lang w:eastAsia="zh-CN" w:bidi="hi-IN"/>
    </w:rPr>
  </w:style>
  <w:style w:type="character" w:customStyle="1" w:styleId="UnresolvedMention1">
    <w:name w:val="Unresolved Mention1"/>
    <w:basedOn w:val="Liguvaikefont"/>
    <w:uiPriority w:val="99"/>
    <w:semiHidden/>
    <w:unhideWhenUsed/>
    <w:rsid w:val="0073313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1318793">
      <w:bodyDiv w:val="1"/>
      <w:marLeft w:val="0"/>
      <w:marRight w:val="0"/>
      <w:marTop w:val="0"/>
      <w:marBottom w:val="0"/>
      <w:divBdr>
        <w:top w:val="none" w:sz="0" w:space="0" w:color="auto"/>
        <w:left w:val="none" w:sz="0" w:space="0" w:color="auto"/>
        <w:bottom w:val="none" w:sz="0" w:space="0" w:color="auto"/>
        <w:right w:val="none" w:sz="0" w:space="0" w:color="auto"/>
      </w:divBdr>
    </w:div>
    <w:div w:id="227766082">
      <w:bodyDiv w:val="1"/>
      <w:marLeft w:val="0"/>
      <w:marRight w:val="0"/>
      <w:marTop w:val="0"/>
      <w:marBottom w:val="0"/>
      <w:divBdr>
        <w:top w:val="none" w:sz="0" w:space="0" w:color="auto"/>
        <w:left w:val="none" w:sz="0" w:space="0" w:color="auto"/>
        <w:bottom w:val="none" w:sz="0" w:space="0" w:color="auto"/>
        <w:right w:val="none" w:sz="0" w:space="0" w:color="auto"/>
      </w:divBdr>
    </w:div>
    <w:div w:id="999699333">
      <w:bodyDiv w:val="1"/>
      <w:marLeft w:val="0"/>
      <w:marRight w:val="0"/>
      <w:marTop w:val="0"/>
      <w:marBottom w:val="0"/>
      <w:divBdr>
        <w:top w:val="none" w:sz="0" w:space="0" w:color="auto"/>
        <w:left w:val="none" w:sz="0" w:space="0" w:color="auto"/>
        <w:bottom w:val="none" w:sz="0" w:space="0" w:color="auto"/>
        <w:right w:val="none" w:sz="0" w:space="0" w:color="auto"/>
      </w:divBdr>
    </w:div>
    <w:div w:id="1106268538">
      <w:bodyDiv w:val="1"/>
      <w:marLeft w:val="0"/>
      <w:marRight w:val="0"/>
      <w:marTop w:val="0"/>
      <w:marBottom w:val="0"/>
      <w:divBdr>
        <w:top w:val="none" w:sz="0" w:space="0" w:color="auto"/>
        <w:left w:val="none" w:sz="0" w:space="0" w:color="auto"/>
        <w:bottom w:val="none" w:sz="0" w:space="0" w:color="auto"/>
        <w:right w:val="none" w:sz="0" w:space="0" w:color="auto"/>
      </w:divBdr>
    </w:div>
    <w:div w:id="1385523672">
      <w:bodyDiv w:val="1"/>
      <w:marLeft w:val="0"/>
      <w:marRight w:val="0"/>
      <w:marTop w:val="0"/>
      <w:marBottom w:val="0"/>
      <w:divBdr>
        <w:top w:val="none" w:sz="0" w:space="0" w:color="auto"/>
        <w:left w:val="none" w:sz="0" w:space="0" w:color="auto"/>
        <w:bottom w:val="none" w:sz="0" w:space="0" w:color="auto"/>
        <w:right w:val="none" w:sz="0" w:space="0" w:color="auto"/>
      </w:divBdr>
    </w:div>
    <w:div w:id="1632786096">
      <w:bodyDiv w:val="1"/>
      <w:marLeft w:val="0"/>
      <w:marRight w:val="0"/>
      <w:marTop w:val="0"/>
      <w:marBottom w:val="0"/>
      <w:divBdr>
        <w:top w:val="none" w:sz="0" w:space="0" w:color="auto"/>
        <w:left w:val="none" w:sz="0" w:space="0" w:color="auto"/>
        <w:bottom w:val="none" w:sz="0" w:space="0" w:color="auto"/>
        <w:right w:val="none" w:sz="0" w:space="0" w:color="auto"/>
      </w:divBdr>
    </w:div>
    <w:div w:id="20684578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48810294916\Desktop\Otsuse%20lisa%20vertikaalis.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GostName.XSL" StyleName="GOST - Name Sort"/>
</file>

<file path=customXml/itemProps1.xml><?xml version="1.0" encoding="utf-8"?>
<ds:datastoreItem xmlns:ds="http://schemas.openxmlformats.org/officeDocument/2006/customXml" ds:itemID="{6F8598DC-B680-4813-B2AE-6F176DC308B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Otsuse lisa vertikaalis</Template>
  <TotalTime>0</TotalTime>
  <Pages>3</Pages>
  <Words>2329</Words>
  <Characters>13514</Characters>
  <Application>Microsoft Office Word</Application>
  <DocSecurity>0</DocSecurity>
  <Lines>112</Lines>
  <Paragraphs>31</Paragraphs>
  <ScaleCrop>false</ScaleCrop>
  <HeadingPairs>
    <vt:vector size="6" baseType="variant">
      <vt:variant>
        <vt:lpstr>Title</vt:lpstr>
      </vt:variant>
      <vt:variant>
        <vt:i4>1</vt:i4>
      </vt:variant>
      <vt:variant>
        <vt:lpstr>Pealkiri</vt:lpstr>
      </vt:variant>
      <vt:variant>
        <vt:i4>1</vt:i4>
      </vt:variant>
      <vt:variant>
        <vt:lpstr>Tiitel</vt:lpstr>
      </vt:variant>
      <vt:variant>
        <vt:i4>1</vt:i4>
      </vt:variant>
    </vt:vector>
  </HeadingPairs>
  <TitlesOfParts>
    <vt:vector size="3" baseType="lpstr">
      <vt:lpstr/>
      <vt:lpstr/>
      <vt:lpstr/>
    </vt:vector>
  </TitlesOfParts>
  <Company/>
  <LinksUpToDate>false</LinksUpToDate>
  <CharactersWithSpaces>15812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Sille Uusleer</dc:creator>
  <cp:lastModifiedBy>DELTA</cp:lastModifiedBy>
  <cp:revision>2</cp:revision>
  <cp:lastPrinted>2014-04-02T13:57:00Z</cp:lastPrinted>
  <dcterms:created xsi:type="dcterms:W3CDTF">2023-12-05T13:04:00Z</dcterms:created>
  <dcterms:modified xsi:type="dcterms:W3CDTF">2023-12-05T13:04:00Z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delta_docName">
    <vt:lpwstr>{Pealkiri}</vt:lpwstr>
  </property>
  <property fmtid="{D5CDD505-2E9C-101B-9397-08002B2CF9AE}" pid="3" name="delta_ownerName">
    <vt:lpwstr>{Koostaja nimi}</vt:lpwstr>
  </property>
  <property fmtid="{D5CDD505-2E9C-101B-9397-08002B2CF9AE}" pid="4" name="delta_ownerOrgStructUnit">
    <vt:lpwstr>{koostaja struktuuriüksus}</vt:lpwstr>
  </property>
  <property fmtid="{D5CDD505-2E9C-101B-9397-08002B2CF9AE}" pid="5" name="delta_ownerJobTitle">
    <vt:lpwstr>{koostaja ametinimetus}</vt:lpwstr>
  </property>
  <property fmtid="{D5CDD505-2E9C-101B-9397-08002B2CF9AE}" pid="6" name="delta_ownerEmail">
    <vt:lpwstr>{Koostaja e-posti aadress}</vt:lpwstr>
  </property>
  <property fmtid="{D5CDD505-2E9C-101B-9397-08002B2CF9AE}" pid="7" name="delta_ownerPhone">
    <vt:lpwstr>{Koostaja telefon}</vt:lpwstr>
  </property>
  <property fmtid="{D5CDD505-2E9C-101B-9397-08002B2CF9AE}" pid="8" name="delta_docType">
    <vt:lpwstr>{dokumendi liik}</vt:lpwstr>
  </property>
  <property fmtid="{D5CDD505-2E9C-101B-9397-08002B2CF9AE}" pid="9" name="delta_regNumber">
    <vt:lpwstr>{viit}</vt:lpwstr>
  </property>
  <property fmtid="{D5CDD505-2E9C-101B-9397-08002B2CF9AE}" pid="10" name="delta_regDateTime">
    <vt:lpwstr>{reg kpv}</vt:lpwstr>
  </property>
  <property fmtid="{D5CDD505-2E9C-101B-9397-08002B2CF9AE}" pid="11" name="delta_accessRestrictionReason">
    <vt:lpwstr>{JP alus}</vt:lpwstr>
  </property>
  <property fmtid="{D5CDD505-2E9C-101B-9397-08002B2CF9AE}" pid="12" name="delta_accessRestrictionBeginDate">
    <vt:lpwstr>{JP kehtiv alates}</vt:lpwstr>
  </property>
  <property fmtid="{D5CDD505-2E9C-101B-9397-08002B2CF9AE}" pid="13" name="delta_accessRestrictionEndDate">
    <vt:lpwstr>{JP kehtiv kuni}</vt:lpwstr>
  </property>
  <property fmtid="{D5CDD505-2E9C-101B-9397-08002B2CF9AE}" pid="14" name="delta_accessRestrictionEndDesc">
    <vt:lpwstr>{JP kehtiv kuni kirjeldus}</vt:lpwstr>
  </property>
  <property fmtid="{D5CDD505-2E9C-101B-9397-08002B2CF9AE}" pid="15" name="delta_signerName">
    <vt:lpwstr>{Allkirjastaja nimi}</vt:lpwstr>
  </property>
  <property fmtid="{D5CDD505-2E9C-101B-9397-08002B2CF9AE}" pid="16" name="delta_signerJobTitle">
    <vt:lpwstr>{allkirjastaja ametinimetus}</vt:lpwstr>
  </property>
</Properties>
</file>